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079BB" w14:textId="31480A7B" w:rsidR="00D641B1" w:rsidRDefault="00D641B1" w:rsidP="00D641B1">
      <w:pPr>
        <w:pStyle w:val="Heading1"/>
        <w:jc w:val="center"/>
        <w:rPr>
          <w:ins w:id="0" w:author="bohra-a" w:date="2018-12-19T13:32:00Z"/>
        </w:rPr>
      </w:pPr>
      <w:ins w:id="1" w:author="bohra-a" w:date="2018-12-19T13:33:00Z">
        <w:r>
          <w:t>“</w:t>
        </w:r>
      </w:ins>
      <w:ins w:id="2" w:author="bohra-a" w:date="2018-12-19T13:32:00Z">
        <w:r>
          <w:t>Impact study of PEU Approach in 4 CREEs in the first phase of the programme</w:t>
        </w:r>
      </w:ins>
      <w:ins w:id="3" w:author="bohra-a" w:date="2018-12-19T13:33:00Z">
        <w:r>
          <w:t>”</w:t>
        </w:r>
      </w:ins>
    </w:p>
    <w:p w14:paraId="22C0E947" w14:textId="5BE83184" w:rsidR="00323331" w:rsidRDefault="00E00AFE" w:rsidP="00E00AFE">
      <w:pPr>
        <w:pStyle w:val="Heading1"/>
      </w:pPr>
      <w:r>
        <w:t>Executive Summary</w:t>
      </w:r>
    </w:p>
    <w:p w14:paraId="5DC214B2" w14:textId="1469AE10" w:rsidR="00E00AFE" w:rsidRDefault="0071682B" w:rsidP="0071682B">
      <w:pPr>
        <w:pStyle w:val="Heading1"/>
        <w:spacing w:line="360" w:lineRule="auto"/>
        <w:jc w:val="both"/>
      </w:pPr>
      <w:r w:rsidRPr="0071682B">
        <w:rPr>
          <w:rFonts w:ascii="Arial" w:eastAsiaTheme="minorHAnsi" w:hAnsi="Arial" w:cs="Arial"/>
          <w:color w:val="auto"/>
          <w:sz w:val="22"/>
          <w:szCs w:val="20"/>
        </w:rPr>
        <w:t xml:space="preserve">Helvetas along with NACEUN and GIZ EnDev implemented PEU project under approach of building capacity of CREE and also creating business service providers that could provide all required support to start the business </w:t>
      </w:r>
      <w:r w:rsidR="00EA2BA9">
        <w:rPr>
          <w:rFonts w:ascii="Arial" w:eastAsiaTheme="minorHAnsi" w:hAnsi="Arial" w:cs="Arial"/>
          <w:color w:val="auto"/>
          <w:sz w:val="22"/>
          <w:szCs w:val="20"/>
        </w:rPr>
        <w:t xml:space="preserve">for the </w:t>
      </w:r>
      <w:r w:rsidRPr="0071682B">
        <w:rPr>
          <w:rFonts w:ascii="Arial" w:eastAsiaTheme="minorHAnsi" w:hAnsi="Arial" w:cs="Arial"/>
          <w:color w:val="auto"/>
          <w:sz w:val="22"/>
          <w:szCs w:val="20"/>
        </w:rPr>
        <w:t>potential entrepreneurs in the project area.</w:t>
      </w:r>
      <w:r w:rsidR="009D2BC7">
        <w:rPr>
          <w:rFonts w:ascii="Arial" w:eastAsiaTheme="minorHAnsi" w:hAnsi="Arial" w:cs="Arial"/>
          <w:color w:val="auto"/>
          <w:sz w:val="22"/>
          <w:szCs w:val="20"/>
        </w:rPr>
        <w:t xml:space="preserve"> The monitoring of the first phase of this projects shows that awareness level among the CREE members to promote PEU activities to increase their revenue and keep the entity financially sustainable was very impressive. </w:t>
      </w:r>
      <w:r w:rsidR="001527EA">
        <w:rPr>
          <w:rFonts w:ascii="Arial" w:eastAsiaTheme="minorHAnsi" w:hAnsi="Arial" w:cs="Arial"/>
          <w:color w:val="auto"/>
          <w:sz w:val="22"/>
          <w:szCs w:val="20"/>
        </w:rPr>
        <w:t xml:space="preserve">All four CREE executive members seems to have good awareness level and motivation towards increasing the business and increase revenue through productive use activities. </w:t>
      </w:r>
      <w:r w:rsidR="009D2BC7">
        <w:rPr>
          <w:rFonts w:ascii="Arial" w:eastAsiaTheme="minorHAnsi" w:hAnsi="Arial" w:cs="Arial"/>
          <w:color w:val="auto"/>
          <w:sz w:val="22"/>
          <w:szCs w:val="20"/>
        </w:rPr>
        <w:t xml:space="preserve">Business service providers which was supported through capacity building to provide service as business in the project area found to be not very successful and active after the project is phased out. However, </w:t>
      </w:r>
      <w:commentRangeStart w:id="4"/>
      <w:commentRangeStart w:id="5"/>
      <w:r w:rsidR="009D2BC7">
        <w:rPr>
          <w:rFonts w:ascii="Arial" w:eastAsiaTheme="minorHAnsi" w:hAnsi="Arial" w:cs="Arial"/>
          <w:color w:val="auto"/>
          <w:sz w:val="22"/>
          <w:szCs w:val="20"/>
        </w:rPr>
        <w:t>majority</w:t>
      </w:r>
      <w:commentRangeEnd w:id="4"/>
      <w:r w:rsidR="00C67BFF">
        <w:rPr>
          <w:rStyle w:val="CommentReference"/>
          <w:rFonts w:asciiTheme="minorHAnsi" w:eastAsiaTheme="minorHAnsi" w:hAnsiTheme="minorHAnsi" w:cs="Mangal"/>
          <w:color w:val="auto"/>
        </w:rPr>
        <w:commentReference w:id="4"/>
      </w:r>
      <w:commentRangeEnd w:id="5"/>
      <w:r w:rsidR="001527EA">
        <w:rPr>
          <w:rStyle w:val="CommentReference"/>
          <w:rFonts w:asciiTheme="minorHAnsi" w:eastAsiaTheme="minorHAnsi" w:hAnsiTheme="minorHAnsi" w:cs="Mangal"/>
          <w:color w:val="auto"/>
        </w:rPr>
        <w:commentReference w:id="5"/>
      </w:r>
      <w:r w:rsidR="009D2BC7">
        <w:rPr>
          <w:rFonts w:ascii="Arial" w:eastAsiaTheme="minorHAnsi" w:hAnsi="Arial" w:cs="Arial"/>
          <w:color w:val="auto"/>
          <w:sz w:val="22"/>
          <w:szCs w:val="20"/>
        </w:rPr>
        <w:t xml:space="preserve"> of the persons trained with the skill development trainings on various potential businesses sta</w:t>
      </w:r>
      <w:r w:rsidR="006E74E5">
        <w:rPr>
          <w:rFonts w:ascii="Arial" w:eastAsiaTheme="minorHAnsi" w:hAnsi="Arial" w:cs="Arial"/>
          <w:color w:val="auto"/>
          <w:sz w:val="22"/>
          <w:szCs w:val="20"/>
        </w:rPr>
        <w:t>r</w:t>
      </w:r>
      <w:r w:rsidR="009D2BC7">
        <w:rPr>
          <w:rFonts w:ascii="Arial" w:eastAsiaTheme="minorHAnsi" w:hAnsi="Arial" w:cs="Arial"/>
          <w:color w:val="auto"/>
          <w:sz w:val="22"/>
          <w:szCs w:val="20"/>
        </w:rPr>
        <w:t>ted the business and some</w:t>
      </w:r>
      <w:r w:rsidR="001527EA">
        <w:rPr>
          <w:rFonts w:ascii="Arial" w:eastAsiaTheme="minorHAnsi" w:hAnsi="Arial" w:cs="Arial"/>
          <w:color w:val="auto"/>
          <w:sz w:val="22"/>
          <w:szCs w:val="20"/>
        </w:rPr>
        <w:t xml:space="preserve"> (two business among the four surveyed CREEs)</w:t>
      </w:r>
      <w:r w:rsidR="009D2BC7">
        <w:rPr>
          <w:rFonts w:ascii="Arial" w:eastAsiaTheme="minorHAnsi" w:hAnsi="Arial" w:cs="Arial"/>
          <w:color w:val="auto"/>
          <w:sz w:val="22"/>
          <w:szCs w:val="20"/>
        </w:rPr>
        <w:t xml:space="preserve"> of them even scaled up the business further after the project is phased out. CREE members are facing challenge with the delay</w:t>
      </w:r>
      <w:r w:rsidR="006E74E5">
        <w:rPr>
          <w:rFonts w:ascii="Arial" w:eastAsiaTheme="minorHAnsi" w:hAnsi="Arial" w:cs="Arial"/>
          <w:color w:val="auto"/>
          <w:sz w:val="22"/>
          <w:szCs w:val="20"/>
        </w:rPr>
        <w:t>ed</w:t>
      </w:r>
      <w:r w:rsidR="009D2BC7">
        <w:rPr>
          <w:rFonts w:ascii="Arial" w:eastAsiaTheme="minorHAnsi" w:hAnsi="Arial" w:cs="Arial"/>
          <w:color w:val="auto"/>
          <w:sz w:val="22"/>
          <w:szCs w:val="20"/>
        </w:rPr>
        <w:t xml:space="preserve"> services being provided from NEA for the regular supply of electricity and also to expand the electrification process through upgrading of the distribution system. Besides</w:t>
      </w:r>
      <w:r w:rsidR="006E74E5">
        <w:rPr>
          <w:rFonts w:ascii="Arial" w:eastAsiaTheme="minorHAnsi" w:hAnsi="Arial" w:cs="Arial"/>
          <w:color w:val="auto"/>
          <w:sz w:val="22"/>
          <w:szCs w:val="20"/>
        </w:rPr>
        <w:t>,</w:t>
      </w:r>
      <w:r w:rsidR="009D2BC7">
        <w:rPr>
          <w:rFonts w:ascii="Arial" w:eastAsiaTheme="minorHAnsi" w:hAnsi="Arial" w:cs="Arial"/>
          <w:color w:val="auto"/>
          <w:sz w:val="22"/>
          <w:szCs w:val="20"/>
        </w:rPr>
        <w:t xml:space="preserve"> some CREE also faced the challenge to get the big business</w:t>
      </w:r>
      <w:r w:rsidR="00EA2BA9">
        <w:rPr>
          <w:rFonts w:ascii="Arial" w:eastAsiaTheme="minorHAnsi" w:hAnsi="Arial" w:cs="Arial"/>
          <w:color w:val="auto"/>
          <w:sz w:val="22"/>
          <w:szCs w:val="20"/>
        </w:rPr>
        <w:t xml:space="preserve"> consumers</w:t>
      </w:r>
      <w:r w:rsidR="009D2BC7">
        <w:rPr>
          <w:rFonts w:ascii="Arial" w:eastAsiaTheme="minorHAnsi" w:hAnsi="Arial" w:cs="Arial"/>
          <w:color w:val="auto"/>
          <w:sz w:val="22"/>
          <w:szCs w:val="20"/>
        </w:rPr>
        <w:t xml:space="preserve"> for their entity as NEA was reluctant to give such business to CREE though policy have clearly mentioned that any business up to 50kVA could be managed by the CREE. Awareness and access to innovative technology, access to finance, migration of the youth and male members are various challenges to promote the </w:t>
      </w:r>
      <w:r w:rsidR="00C67BFF">
        <w:rPr>
          <w:rFonts w:ascii="Arial" w:eastAsiaTheme="minorHAnsi" w:hAnsi="Arial" w:cs="Arial"/>
          <w:color w:val="auto"/>
          <w:sz w:val="22"/>
          <w:szCs w:val="20"/>
        </w:rPr>
        <w:t>electricity-based</w:t>
      </w:r>
      <w:r w:rsidR="009D2BC7">
        <w:rPr>
          <w:rFonts w:ascii="Arial" w:eastAsiaTheme="minorHAnsi" w:hAnsi="Arial" w:cs="Arial"/>
          <w:color w:val="auto"/>
          <w:sz w:val="22"/>
          <w:szCs w:val="20"/>
        </w:rPr>
        <w:t xml:space="preserve"> business for CREE. However, with the improving reliability of electricity since last two years CREE members are more hopeful for increasing the electricity business and also increasing the household demand through various technology especially electricity based cooking in the coming years. Skill development trainings, awareness on various technology and easy access to credit financing are the major areas to be looked on for the promotion of such business among the CREE.</w:t>
      </w:r>
      <w:r w:rsidR="00FB386A">
        <w:rPr>
          <w:rFonts w:ascii="Arial" w:eastAsiaTheme="minorHAnsi" w:hAnsi="Arial" w:cs="Arial"/>
          <w:color w:val="auto"/>
          <w:sz w:val="22"/>
          <w:szCs w:val="20"/>
        </w:rPr>
        <w:t xml:space="preserve"> Since majority of people’s livelihood depend on agro business, application of electricity along the agriculture value chain for production,</w:t>
      </w:r>
      <w:r w:rsidR="001716A3">
        <w:rPr>
          <w:rFonts w:ascii="Arial" w:eastAsiaTheme="minorHAnsi" w:hAnsi="Arial" w:cs="Arial"/>
          <w:color w:val="auto"/>
          <w:sz w:val="22"/>
          <w:szCs w:val="20"/>
        </w:rPr>
        <w:t xml:space="preserve"> </w:t>
      </w:r>
      <w:r w:rsidR="00FB386A">
        <w:rPr>
          <w:rFonts w:ascii="Arial" w:eastAsiaTheme="minorHAnsi" w:hAnsi="Arial" w:cs="Arial"/>
          <w:color w:val="auto"/>
          <w:sz w:val="22"/>
          <w:szCs w:val="20"/>
        </w:rPr>
        <w:t>processing,</w:t>
      </w:r>
      <w:r w:rsidR="001716A3">
        <w:rPr>
          <w:rFonts w:ascii="Arial" w:eastAsiaTheme="minorHAnsi" w:hAnsi="Arial" w:cs="Arial"/>
          <w:color w:val="auto"/>
          <w:sz w:val="22"/>
          <w:szCs w:val="20"/>
        </w:rPr>
        <w:t xml:space="preserve"> </w:t>
      </w:r>
      <w:r w:rsidR="00FB386A">
        <w:rPr>
          <w:rFonts w:ascii="Arial" w:eastAsiaTheme="minorHAnsi" w:hAnsi="Arial" w:cs="Arial"/>
          <w:color w:val="auto"/>
          <w:sz w:val="22"/>
          <w:szCs w:val="20"/>
        </w:rPr>
        <w:t>harvesting,</w:t>
      </w:r>
      <w:r w:rsidR="001716A3">
        <w:rPr>
          <w:rFonts w:ascii="Arial" w:eastAsiaTheme="minorHAnsi" w:hAnsi="Arial" w:cs="Arial"/>
          <w:color w:val="auto"/>
          <w:sz w:val="22"/>
          <w:szCs w:val="20"/>
        </w:rPr>
        <w:t xml:space="preserve"> </w:t>
      </w:r>
      <w:r w:rsidR="00FB386A">
        <w:rPr>
          <w:rFonts w:ascii="Arial" w:eastAsiaTheme="minorHAnsi" w:hAnsi="Arial" w:cs="Arial"/>
          <w:color w:val="auto"/>
          <w:sz w:val="22"/>
          <w:szCs w:val="20"/>
        </w:rPr>
        <w:t>storing are key area</w:t>
      </w:r>
      <w:r w:rsidR="006E74E5">
        <w:rPr>
          <w:rFonts w:ascii="Arial" w:eastAsiaTheme="minorHAnsi" w:hAnsi="Arial" w:cs="Arial"/>
          <w:color w:val="auto"/>
          <w:sz w:val="22"/>
          <w:szCs w:val="20"/>
        </w:rPr>
        <w:t>s</w:t>
      </w:r>
      <w:r w:rsidR="00FB386A">
        <w:rPr>
          <w:rFonts w:ascii="Arial" w:eastAsiaTheme="minorHAnsi" w:hAnsi="Arial" w:cs="Arial"/>
          <w:color w:val="auto"/>
          <w:sz w:val="22"/>
          <w:szCs w:val="20"/>
        </w:rPr>
        <w:t xml:space="preserve"> for further PEU promotional activities.</w:t>
      </w:r>
      <w:r w:rsidR="00E00AFE">
        <w:br w:type="page"/>
      </w:r>
    </w:p>
    <w:p w14:paraId="79A0CA93" w14:textId="77777777" w:rsidR="005B1534" w:rsidRDefault="00A96F8E" w:rsidP="005B1534">
      <w:pPr>
        <w:pStyle w:val="Heading1"/>
        <w:numPr>
          <w:ilvl w:val="0"/>
          <w:numId w:val="1"/>
        </w:numPr>
      </w:pPr>
      <w:r>
        <w:lastRenderedPageBreak/>
        <w:t>Background</w:t>
      </w:r>
    </w:p>
    <w:p w14:paraId="141A3321" w14:textId="0DEBA42D" w:rsidR="00923386" w:rsidRPr="00482DD7" w:rsidRDefault="00923386" w:rsidP="00482DD7">
      <w:pPr>
        <w:spacing w:line="360" w:lineRule="auto"/>
        <w:jc w:val="both"/>
        <w:rPr>
          <w:rFonts w:ascii="Arial" w:hAnsi="Arial" w:cs="Arial"/>
        </w:rPr>
      </w:pPr>
      <w:r w:rsidRPr="00482DD7">
        <w:rPr>
          <w:rFonts w:ascii="Arial" w:hAnsi="Arial" w:cs="Arial"/>
        </w:rPr>
        <w:t>Helvetas in partnership with GIZ and NACEUN have implemented PEU promotion project in 8 communities rural electrification entity in first phase of the Programme</w:t>
      </w:r>
      <w:r w:rsidR="009636A8">
        <w:rPr>
          <w:rFonts w:ascii="Arial" w:hAnsi="Arial" w:cs="Arial"/>
        </w:rPr>
        <w:t xml:space="preserve"> from 2014-2016</w:t>
      </w:r>
      <w:r w:rsidRPr="00482DD7">
        <w:rPr>
          <w:rFonts w:ascii="Arial" w:hAnsi="Arial" w:cs="Arial"/>
        </w:rPr>
        <w:t xml:space="preserve">. Under this approach EnDev have supported the entity for the capacity building to aware the CREE about the importance of PEU promotion for the sustainability of entity and also </w:t>
      </w:r>
      <w:r w:rsidR="00562366" w:rsidRPr="00482DD7">
        <w:rPr>
          <w:rFonts w:ascii="Arial" w:hAnsi="Arial" w:cs="Arial"/>
        </w:rPr>
        <w:t>building their capacity to prepare business plan. Whereas, Helvetas has supported to develop the business service providers through providing various trainings so that they could provide any kind of support including the market linkage, financial linkage, awareness and access to technology and prepare business plan.</w:t>
      </w:r>
      <w:r w:rsidR="001716A3">
        <w:rPr>
          <w:rFonts w:ascii="Arial" w:hAnsi="Arial" w:cs="Arial"/>
        </w:rPr>
        <w:t xml:space="preserve"> </w:t>
      </w:r>
      <w:r w:rsidR="00562366" w:rsidRPr="00482DD7">
        <w:rPr>
          <w:rFonts w:ascii="Arial" w:hAnsi="Arial" w:cs="Arial"/>
        </w:rPr>
        <w:t>Helvetas in cooperation with various other relevant organizations provided skill development trainings to establish business with having access to electricity.</w:t>
      </w:r>
      <w:r w:rsidR="0071682B">
        <w:rPr>
          <w:rFonts w:ascii="Arial" w:hAnsi="Arial" w:cs="Arial"/>
        </w:rPr>
        <w:t xml:space="preserve"> NACEUN was implementing</w:t>
      </w:r>
      <w:r w:rsidR="00651295" w:rsidRPr="00482DD7">
        <w:rPr>
          <w:rFonts w:ascii="Arial" w:hAnsi="Arial" w:cs="Arial"/>
        </w:rPr>
        <w:t xml:space="preserve"> the project at the CREE level coordinating the activities supported by EnDev, </w:t>
      </w:r>
      <w:r w:rsidR="005D61F8" w:rsidRPr="00482DD7">
        <w:rPr>
          <w:rFonts w:ascii="Arial" w:hAnsi="Arial" w:cs="Arial"/>
        </w:rPr>
        <w:t>Helvetas and CREE and also provided the business plan preparation workshop and facilitated various other meetings and workshops with the CREE and other line agencies in the district.</w:t>
      </w:r>
    </w:p>
    <w:p w14:paraId="4C282831" w14:textId="77777777" w:rsidR="00A96F8E" w:rsidRDefault="00A96F8E" w:rsidP="00A96F8E">
      <w:pPr>
        <w:pStyle w:val="Heading1"/>
        <w:numPr>
          <w:ilvl w:val="0"/>
          <w:numId w:val="1"/>
        </w:numPr>
      </w:pPr>
      <w:r>
        <w:t>Objective</w:t>
      </w:r>
    </w:p>
    <w:p w14:paraId="3B9ACA46" w14:textId="77777777" w:rsidR="00F0085D" w:rsidRPr="00482DD7" w:rsidRDefault="005D61F8" w:rsidP="00482DD7">
      <w:pPr>
        <w:spacing w:line="360" w:lineRule="auto"/>
        <w:jc w:val="both"/>
        <w:rPr>
          <w:rFonts w:ascii="Arial" w:hAnsi="Arial" w:cs="Arial"/>
        </w:rPr>
      </w:pPr>
      <w:r w:rsidRPr="00482DD7">
        <w:rPr>
          <w:rFonts w:ascii="Arial" w:hAnsi="Arial" w:cs="Arial"/>
        </w:rPr>
        <w:t>The main objective of this study is to find out the impact of PEU promotion project on supporting the beneficiaries to establish various business and to increase the revenue of the CREE through electricity sale for the business purpose.</w:t>
      </w:r>
    </w:p>
    <w:p w14:paraId="3C4EBD8A" w14:textId="77777777" w:rsidR="00316F19" w:rsidRDefault="00316F19" w:rsidP="00316F19">
      <w:pPr>
        <w:pStyle w:val="Heading1"/>
        <w:numPr>
          <w:ilvl w:val="0"/>
          <w:numId w:val="1"/>
        </w:numPr>
      </w:pPr>
      <w:r>
        <w:t>Methodology</w:t>
      </w:r>
    </w:p>
    <w:p w14:paraId="33CA365E" w14:textId="77777777" w:rsidR="007F2702" w:rsidRDefault="00316F19" w:rsidP="00546633">
      <w:pPr>
        <w:spacing w:line="360" w:lineRule="auto"/>
        <w:jc w:val="both"/>
        <w:rPr>
          <w:rFonts w:ascii="Arial" w:hAnsi="Arial" w:cs="Arial"/>
        </w:rPr>
      </w:pPr>
      <w:r w:rsidRPr="00546633">
        <w:rPr>
          <w:rFonts w:ascii="Arial" w:hAnsi="Arial" w:cs="Arial"/>
        </w:rPr>
        <w:t>The study was conducted in four CREES, 3 from Banke district and 1 from western region in Shyangja district. Structured questionnaire was used to collect the information for the study. Questionnaire was prepared to collect the information from the CREE members, Business Service Providers and the entrepreneurs.</w:t>
      </w:r>
    </w:p>
    <w:p w14:paraId="6F9488D1" w14:textId="77777777" w:rsidR="00316F19" w:rsidRPr="00886850" w:rsidRDefault="007F2702" w:rsidP="00886850">
      <w:r>
        <w:br w:type="page"/>
      </w:r>
    </w:p>
    <w:p w14:paraId="30519D82" w14:textId="77777777" w:rsidR="00A96F8E" w:rsidRDefault="008C2A27" w:rsidP="00A96F8E">
      <w:pPr>
        <w:pStyle w:val="Heading1"/>
        <w:numPr>
          <w:ilvl w:val="0"/>
          <w:numId w:val="1"/>
        </w:numPr>
      </w:pPr>
      <w:r>
        <w:lastRenderedPageBreak/>
        <w:t>Existing situation</w:t>
      </w:r>
    </w:p>
    <w:p w14:paraId="46144723" w14:textId="77777777" w:rsidR="00610459" w:rsidRDefault="00100A15" w:rsidP="00366F58">
      <w:pPr>
        <w:pStyle w:val="Heading2"/>
      </w:pPr>
      <w:r>
        <w:t>4.1Electricity use pattern</w:t>
      </w:r>
    </w:p>
    <w:p w14:paraId="12F9EB6D" w14:textId="77777777" w:rsidR="009352E2" w:rsidRPr="009352E2" w:rsidRDefault="009352E2" w:rsidP="00BD2CAF"/>
    <w:p w14:paraId="18C962AE" w14:textId="77777777" w:rsidR="00100A15" w:rsidRPr="003F121F" w:rsidRDefault="00100A15" w:rsidP="003F121F">
      <w:pPr>
        <w:spacing w:line="360" w:lineRule="auto"/>
        <w:rPr>
          <w:rFonts w:ascii="Arial" w:hAnsi="Arial" w:cs="Arial"/>
        </w:rPr>
      </w:pPr>
      <w:r w:rsidRPr="003F121F">
        <w:rPr>
          <w:rFonts w:ascii="Arial" w:hAnsi="Arial" w:cs="Arial"/>
        </w:rPr>
        <w:t>Mainly the electricity use in CREEs could be categorized under the domestic purpose, industrial purpose and irrigation purpose.</w:t>
      </w:r>
    </w:p>
    <w:tbl>
      <w:tblPr>
        <w:tblStyle w:val="GridTable4-Accent1"/>
        <w:tblW w:w="8966" w:type="dxa"/>
        <w:tblLook w:val="04A0" w:firstRow="1" w:lastRow="0" w:firstColumn="1" w:lastColumn="0" w:noHBand="0" w:noVBand="1"/>
      </w:tblPr>
      <w:tblGrid>
        <w:gridCol w:w="2306"/>
        <w:gridCol w:w="1456"/>
        <w:gridCol w:w="1649"/>
        <w:gridCol w:w="1575"/>
        <w:gridCol w:w="1980"/>
      </w:tblGrid>
      <w:tr w:rsidR="00610459" w:rsidRPr="00610459" w14:paraId="2A724A25" w14:textId="77777777" w:rsidTr="00100A15">
        <w:trPr>
          <w:cnfStyle w:val="100000000000" w:firstRow="1" w:lastRow="0" w:firstColumn="0" w:lastColumn="0" w:oddVBand="0" w:evenVBand="0" w:oddHBand="0"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2306" w:type="dxa"/>
            <w:noWrap/>
            <w:hideMark/>
          </w:tcPr>
          <w:p w14:paraId="00DB7BE4" w14:textId="77777777" w:rsidR="00610459" w:rsidRPr="00610459" w:rsidRDefault="00610459" w:rsidP="00610459">
            <w:pPr>
              <w:rPr>
                <w:rFonts w:ascii="Calibri" w:eastAsia="Times New Roman" w:hAnsi="Calibri" w:cs="Calibri"/>
                <w:color w:val="000000"/>
                <w:szCs w:val="22"/>
              </w:rPr>
            </w:pPr>
            <w:r w:rsidRPr="00610459">
              <w:rPr>
                <w:rFonts w:ascii="Calibri" w:eastAsia="Times New Roman" w:hAnsi="Calibri" w:cs="Calibri"/>
                <w:color w:val="000000"/>
                <w:szCs w:val="22"/>
              </w:rPr>
              <w:t>Electricity use</w:t>
            </w:r>
          </w:p>
        </w:tc>
        <w:tc>
          <w:tcPr>
            <w:tcW w:w="1456" w:type="dxa"/>
            <w:noWrap/>
            <w:hideMark/>
          </w:tcPr>
          <w:p w14:paraId="7F2C82A9" w14:textId="77777777" w:rsidR="00610459" w:rsidRPr="00610459" w:rsidRDefault="00610459" w:rsidP="0061045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Khajura</w:t>
            </w:r>
          </w:p>
        </w:tc>
        <w:tc>
          <w:tcPr>
            <w:tcW w:w="1649" w:type="dxa"/>
            <w:noWrap/>
            <w:hideMark/>
          </w:tcPr>
          <w:p w14:paraId="699D8D5F" w14:textId="77777777" w:rsidR="00610459" w:rsidRPr="00610459" w:rsidRDefault="00610459" w:rsidP="0061045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Naubasta</w:t>
            </w:r>
          </w:p>
        </w:tc>
        <w:tc>
          <w:tcPr>
            <w:tcW w:w="1575" w:type="dxa"/>
            <w:noWrap/>
            <w:hideMark/>
          </w:tcPr>
          <w:p w14:paraId="5C45642E" w14:textId="77777777" w:rsidR="00610459" w:rsidRPr="00610459" w:rsidRDefault="00610459" w:rsidP="0061045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Shyangja</w:t>
            </w:r>
          </w:p>
        </w:tc>
        <w:tc>
          <w:tcPr>
            <w:tcW w:w="1980" w:type="dxa"/>
            <w:noWrap/>
            <w:hideMark/>
          </w:tcPr>
          <w:p w14:paraId="6D211D6A" w14:textId="77777777" w:rsidR="00610459" w:rsidRPr="00610459" w:rsidRDefault="00610459" w:rsidP="0061045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Kachanapur</w:t>
            </w:r>
          </w:p>
        </w:tc>
      </w:tr>
      <w:tr w:rsidR="00610459" w:rsidRPr="00610459" w14:paraId="30C00B23" w14:textId="77777777" w:rsidTr="00100A15">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2306" w:type="dxa"/>
            <w:noWrap/>
            <w:hideMark/>
          </w:tcPr>
          <w:p w14:paraId="7D9330CC" w14:textId="77777777" w:rsidR="00610459" w:rsidRPr="00610459" w:rsidRDefault="00610459" w:rsidP="00610459">
            <w:pPr>
              <w:rPr>
                <w:rFonts w:ascii="Calibri" w:eastAsia="Times New Roman" w:hAnsi="Calibri" w:cs="Calibri"/>
                <w:color w:val="000000"/>
                <w:szCs w:val="22"/>
              </w:rPr>
            </w:pPr>
            <w:r w:rsidRPr="00610459">
              <w:rPr>
                <w:rFonts w:ascii="Calibri" w:eastAsia="Times New Roman" w:hAnsi="Calibri" w:cs="Calibri"/>
                <w:color w:val="000000"/>
                <w:szCs w:val="22"/>
              </w:rPr>
              <w:t>Domestic</w:t>
            </w:r>
          </w:p>
        </w:tc>
        <w:tc>
          <w:tcPr>
            <w:tcW w:w="1456" w:type="dxa"/>
            <w:noWrap/>
            <w:hideMark/>
          </w:tcPr>
          <w:p w14:paraId="12C40DA1" w14:textId="77777777" w:rsidR="00610459" w:rsidRPr="00610459" w:rsidRDefault="00610459"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84%</w:t>
            </w:r>
          </w:p>
        </w:tc>
        <w:tc>
          <w:tcPr>
            <w:tcW w:w="1649" w:type="dxa"/>
            <w:noWrap/>
            <w:hideMark/>
          </w:tcPr>
          <w:p w14:paraId="064B955C" w14:textId="77777777" w:rsidR="00610459" w:rsidRPr="00610459" w:rsidRDefault="00610459"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88%</w:t>
            </w:r>
          </w:p>
        </w:tc>
        <w:tc>
          <w:tcPr>
            <w:tcW w:w="1575" w:type="dxa"/>
            <w:noWrap/>
            <w:hideMark/>
          </w:tcPr>
          <w:p w14:paraId="1CADA2EC" w14:textId="77777777" w:rsidR="00610459" w:rsidRPr="00610459" w:rsidRDefault="00610459"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89%</w:t>
            </w:r>
          </w:p>
        </w:tc>
        <w:tc>
          <w:tcPr>
            <w:tcW w:w="1980" w:type="dxa"/>
            <w:noWrap/>
            <w:hideMark/>
          </w:tcPr>
          <w:p w14:paraId="4C4FE990" w14:textId="77777777" w:rsidR="00610459" w:rsidRPr="00610459" w:rsidRDefault="00610459"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83%</w:t>
            </w:r>
          </w:p>
        </w:tc>
      </w:tr>
      <w:tr w:rsidR="00610459" w:rsidRPr="00610459" w14:paraId="13BB4688" w14:textId="77777777" w:rsidTr="00100A15">
        <w:trPr>
          <w:trHeight w:val="387"/>
        </w:trPr>
        <w:tc>
          <w:tcPr>
            <w:cnfStyle w:val="001000000000" w:firstRow="0" w:lastRow="0" w:firstColumn="1" w:lastColumn="0" w:oddVBand="0" w:evenVBand="0" w:oddHBand="0" w:evenHBand="0" w:firstRowFirstColumn="0" w:firstRowLastColumn="0" w:lastRowFirstColumn="0" w:lastRowLastColumn="0"/>
            <w:tcW w:w="2306" w:type="dxa"/>
            <w:noWrap/>
            <w:hideMark/>
          </w:tcPr>
          <w:p w14:paraId="5277FEAD" w14:textId="77777777" w:rsidR="00610459" w:rsidRPr="00610459" w:rsidRDefault="00610459" w:rsidP="00610459">
            <w:pPr>
              <w:rPr>
                <w:rFonts w:ascii="Calibri" w:eastAsia="Times New Roman" w:hAnsi="Calibri" w:cs="Calibri"/>
                <w:color w:val="000000"/>
                <w:szCs w:val="22"/>
              </w:rPr>
            </w:pPr>
            <w:r w:rsidRPr="00610459">
              <w:rPr>
                <w:rFonts w:ascii="Calibri" w:eastAsia="Times New Roman" w:hAnsi="Calibri" w:cs="Calibri"/>
                <w:color w:val="000000"/>
                <w:szCs w:val="22"/>
              </w:rPr>
              <w:t>Industrial</w:t>
            </w:r>
          </w:p>
        </w:tc>
        <w:tc>
          <w:tcPr>
            <w:tcW w:w="1456" w:type="dxa"/>
            <w:noWrap/>
            <w:hideMark/>
          </w:tcPr>
          <w:p w14:paraId="60721F31" w14:textId="2D273C79" w:rsidR="00610459" w:rsidRPr="00610459" w:rsidRDefault="00610459" w:rsidP="0061045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1</w:t>
            </w:r>
            <w:r w:rsidR="004D7032">
              <w:rPr>
                <w:rFonts w:ascii="Calibri" w:eastAsia="Times New Roman" w:hAnsi="Calibri" w:cs="Calibri"/>
                <w:color w:val="000000"/>
                <w:szCs w:val="22"/>
              </w:rPr>
              <w:t>2</w:t>
            </w:r>
            <w:r w:rsidRPr="00610459">
              <w:rPr>
                <w:rFonts w:ascii="Calibri" w:eastAsia="Times New Roman" w:hAnsi="Calibri" w:cs="Calibri"/>
                <w:color w:val="000000"/>
                <w:szCs w:val="22"/>
              </w:rPr>
              <w:t>%</w:t>
            </w:r>
          </w:p>
        </w:tc>
        <w:tc>
          <w:tcPr>
            <w:tcW w:w="1649" w:type="dxa"/>
            <w:noWrap/>
            <w:hideMark/>
          </w:tcPr>
          <w:p w14:paraId="15238DAB" w14:textId="77777777" w:rsidR="00610459" w:rsidRPr="00610459" w:rsidRDefault="00610459" w:rsidP="0061045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9%</w:t>
            </w:r>
          </w:p>
        </w:tc>
        <w:tc>
          <w:tcPr>
            <w:tcW w:w="1575" w:type="dxa"/>
            <w:noWrap/>
            <w:hideMark/>
          </w:tcPr>
          <w:p w14:paraId="0FFE9E0F" w14:textId="77777777" w:rsidR="00610459" w:rsidRPr="00610459" w:rsidRDefault="00610459" w:rsidP="0061045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5%</w:t>
            </w:r>
          </w:p>
        </w:tc>
        <w:tc>
          <w:tcPr>
            <w:tcW w:w="1980" w:type="dxa"/>
            <w:noWrap/>
            <w:hideMark/>
          </w:tcPr>
          <w:p w14:paraId="36025D1F" w14:textId="5547B6F0" w:rsidR="00610459" w:rsidRPr="00610459" w:rsidRDefault="00610459" w:rsidP="0061045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1</w:t>
            </w:r>
            <w:r w:rsidR="004D7032">
              <w:rPr>
                <w:rFonts w:ascii="Calibri" w:eastAsia="Times New Roman" w:hAnsi="Calibri" w:cs="Calibri"/>
                <w:color w:val="000000"/>
                <w:szCs w:val="22"/>
              </w:rPr>
              <w:t>6</w:t>
            </w:r>
            <w:r w:rsidRPr="00610459">
              <w:rPr>
                <w:rFonts w:ascii="Calibri" w:eastAsia="Times New Roman" w:hAnsi="Calibri" w:cs="Calibri"/>
                <w:color w:val="000000"/>
                <w:szCs w:val="22"/>
              </w:rPr>
              <w:t>%</w:t>
            </w:r>
          </w:p>
        </w:tc>
      </w:tr>
      <w:tr w:rsidR="00610459" w:rsidRPr="00610459" w14:paraId="58806F8A" w14:textId="77777777" w:rsidTr="00100A15">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2306" w:type="dxa"/>
            <w:noWrap/>
            <w:hideMark/>
          </w:tcPr>
          <w:p w14:paraId="128D81D6" w14:textId="77777777" w:rsidR="00610459" w:rsidRPr="00610459" w:rsidRDefault="00610459" w:rsidP="00610459">
            <w:pPr>
              <w:rPr>
                <w:rFonts w:ascii="Calibri" w:eastAsia="Times New Roman" w:hAnsi="Calibri" w:cs="Calibri"/>
                <w:color w:val="000000"/>
                <w:szCs w:val="22"/>
              </w:rPr>
            </w:pPr>
            <w:r w:rsidRPr="00610459">
              <w:rPr>
                <w:rFonts w:ascii="Calibri" w:eastAsia="Times New Roman" w:hAnsi="Calibri" w:cs="Calibri"/>
                <w:color w:val="000000"/>
                <w:szCs w:val="22"/>
              </w:rPr>
              <w:t>Irrigation</w:t>
            </w:r>
          </w:p>
        </w:tc>
        <w:tc>
          <w:tcPr>
            <w:tcW w:w="1456" w:type="dxa"/>
            <w:noWrap/>
            <w:hideMark/>
          </w:tcPr>
          <w:p w14:paraId="59BAAB95" w14:textId="77777777" w:rsidR="00610459" w:rsidRPr="00610459" w:rsidRDefault="00610459"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4%</w:t>
            </w:r>
          </w:p>
        </w:tc>
        <w:tc>
          <w:tcPr>
            <w:tcW w:w="1649" w:type="dxa"/>
            <w:noWrap/>
            <w:hideMark/>
          </w:tcPr>
          <w:p w14:paraId="69555FD9" w14:textId="77777777" w:rsidR="00610459" w:rsidRPr="00610459" w:rsidRDefault="00610459"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3%</w:t>
            </w:r>
          </w:p>
        </w:tc>
        <w:tc>
          <w:tcPr>
            <w:tcW w:w="1575" w:type="dxa"/>
            <w:noWrap/>
            <w:hideMark/>
          </w:tcPr>
          <w:p w14:paraId="0B4AF72E" w14:textId="77777777" w:rsidR="00610459" w:rsidRPr="00610459" w:rsidRDefault="00610459"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610459">
              <w:rPr>
                <w:rFonts w:ascii="Calibri" w:eastAsia="Times New Roman" w:hAnsi="Calibri" w:cs="Calibri"/>
                <w:color w:val="000000"/>
                <w:szCs w:val="22"/>
              </w:rPr>
              <w:t>6%</w:t>
            </w:r>
          </w:p>
        </w:tc>
        <w:tc>
          <w:tcPr>
            <w:tcW w:w="1980" w:type="dxa"/>
            <w:noWrap/>
            <w:hideMark/>
          </w:tcPr>
          <w:p w14:paraId="55F9500A" w14:textId="6BBD04F6" w:rsidR="00610459" w:rsidRPr="00610459" w:rsidRDefault="004D7032" w:rsidP="0061045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Pr>
                <w:rFonts w:ascii="Calibri" w:eastAsia="Times New Roman" w:hAnsi="Calibri" w:cs="Calibri"/>
                <w:color w:val="000000"/>
                <w:szCs w:val="22"/>
              </w:rPr>
              <w:t>1</w:t>
            </w:r>
            <w:r w:rsidR="00610459" w:rsidRPr="00610459">
              <w:rPr>
                <w:rFonts w:ascii="Calibri" w:eastAsia="Times New Roman" w:hAnsi="Calibri" w:cs="Calibri"/>
                <w:color w:val="000000"/>
                <w:szCs w:val="22"/>
              </w:rPr>
              <w:t>%</w:t>
            </w:r>
          </w:p>
        </w:tc>
      </w:tr>
    </w:tbl>
    <w:p w14:paraId="5243EE27" w14:textId="77777777" w:rsidR="00053D7D" w:rsidRDefault="00053D7D" w:rsidP="00610459"/>
    <w:p w14:paraId="13143306" w14:textId="77777777" w:rsidR="0033000F" w:rsidRPr="003F121F" w:rsidRDefault="00B33609" w:rsidP="003F121F">
      <w:pPr>
        <w:spacing w:line="360" w:lineRule="auto"/>
        <w:rPr>
          <w:rFonts w:ascii="Arial" w:hAnsi="Arial" w:cs="Arial"/>
        </w:rPr>
      </w:pPr>
      <w:r w:rsidRPr="003F121F">
        <w:rPr>
          <w:rFonts w:ascii="Arial" w:hAnsi="Arial" w:cs="Arial"/>
        </w:rPr>
        <w:t>The table above shows that more than 80% of electricity is being consumed for household lighting purpose and very less for industrial and agriculture sector.</w:t>
      </w:r>
      <w:r w:rsidR="009B6F00" w:rsidRPr="003F121F">
        <w:rPr>
          <w:rFonts w:ascii="Arial" w:hAnsi="Arial" w:cs="Arial"/>
        </w:rPr>
        <w:t xml:space="preserve"> As the table below presents majority of households have meter capacity of only 5A.</w:t>
      </w:r>
    </w:p>
    <w:tbl>
      <w:tblPr>
        <w:tblStyle w:val="GridTable4-Accent1"/>
        <w:tblW w:w="8937" w:type="dxa"/>
        <w:tblLook w:val="04A0" w:firstRow="1" w:lastRow="0" w:firstColumn="1" w:lastColumn="0" w:noHBand="0" w:noVBand="1"/>
      </w:tblPr>
      <w:tblGrid>
        <w:gridCol w:w="1625"/>
        <w:gridCol w:w="1625"/>
        <w:gridCol w:w="1804"/>
        <w:gridCol w:w="1718"/>
        <w:gridCol w:w="2165"/>
      </w:tblGrid>
      <w:tr w:rsidR="0039133B" w:rsidRPr="0039133B" w14:paraId="7746A6E2" w14:textId="77777777" w:rsidTr="0039133B">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625" w:type="dxa"/>
            <w:noWrap/>
            <w:hideMark/>
          </w:tcPr>
          <w:p w14:paraId="08F63364" w14:textId="77777777" w:rsidR="0039133B" w:rsidRPr="0039133B" w:rsidRDefault="0039133B" w:rsidP="0039133B">
            <w:pPr>
              <w:rPr>
                <w:rFonts w:ascii="Calibri" w:eastAsia="Times New Roman" w:hAnsi="Calibri" w:cs="Calibri"/>
                <w:color w:val="000000"/>
                <w:szCs w:val="22"/>
              </w:rPr>
            </w:pPr>
            <w:r w:rsidRPr="0039133B">
              <w:rPr>
                <w:rFonts w:ascii="Calibri" w:eastAsia="Times New Roman" w:hAnsi="Calibri" w:cs="Calibri"/>
                <w:color w:val="000000"/>
                <w:szCs w:val="22"/>
              </w:rPr>
              <w:t>Meters</w:t>
            </w:r>
          </w:p>
        </w:tc>
        <w:tc>
          <w:tcPr>
            <w:tcW w:w="1625" w:type="dxa"/>
            <w:noWrap/>
            <w:hideMark/>
          </w:tcPr>
          <w:p w14:paraId="681E3E5F" w14:textId="77777777" w:rsidR="0039133B" w:rsidRPr="0039133B" w:rsidRDefault="0039133B" w:rsidP="0039133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Khajura</w:t>
            </w:r>
          </w:p>
        </w:tc>
        <w:tc>
          <w:tcPr>
            <w:tcW w:w="1804" w:type="dxa"/>
            <w:noWrap/>
            <w:hideMark/>
          </w:tcPr>
          <w:p w14:paraId="6B4BA172" w14:textId="77777777" w:rsidR="0039133B" w:rsidRPr="0039133B" w:rsidRDefault="0039133B" w:rsidP="0039133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Naubasta</w:t>
            </w:r>
          </w:p>
        </w:tc>
        <w:tc>
          <w:tcPr>
            <w:tcW w:w="1718" w:type="dxa"/>
            <w:noWrap/>
            <w:hideMark/>
          </w:tcPr>
          <w:p w14:paraId="4F7D7193" w14:textId="77777777" w:rsidR="0039133B" w:rsidRPr="0039133B" w:rsidRDefault="0039133B" w:rsidP="0039133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Shyangja</w:t>
            </w:r>
          </w:p>
        </w:tc>
        <w:tc>
          <w:tcPr>
            <w:tcW w:w="2165" w:type="dxa"/>
            <w:noWrap/>
            <w:hideMark/>
          </w:tcPr>
          <w:p w14:paraId="1A7AE241" w14:textId="77777777" w:rsidR="0039133B" w:rsidRPr="0039133B" w:rsidRDefault="0039133B" w:rsidP="0039133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Kachanapur</w:t>
            </w:r>
          </w:p>
        </w:tc>
      </w:tr>
      <w:tr w:rsidR="0039133B" w:rsidRPr="0039133B" w14:paraId="22ABEE5F" w14:textId="77777777" w:rsidTr="0039133B">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625" w:type="dxa"/>
            <w:noWrap/>
            <w:hideMark/>
          </w:tcPr>
          <w:p w14:paraId="6C7D330C" w14:textId="77777777" w:rsidR="0039133B" w:rsidRPr="0039133B" w:rsidRDefault="0039133B" w:rsidP="0039133B">
            <w:pPr>
              <w:rPr>
                <w:rFonts w:ascii="Calibri" w:eastAsia="Times New Roman" w:hAnsi="Calibri" w:cs="Calibri"/>
                <w:color w:val="000000"/>
                <w:szCs w:val="22"/>
              </w:rPr>
            </w:pPr>
            <w:r w:rsidRPr="0039133B">
              <w:rPr>
                <w:rFonts w:ascii="Calibri" w:eastAsia="Times New Roman" w:hAnsi="Calibri" w:cs="Calibri"/>
                <w:color w:val="000000"/>
                <w:szCs w:val="22"/>
              </w:rPr>
              <w:t>5A</w:t>
            </w:r>
          </w:p>
        </w:tc>
        <w:tc>
          <w:tcPr>
            <w:tcW w:w="1625" w:type="dxa"/>
            <w:noWrap/>
            <w:hideMark/>
          </w:tcPr>
          <w:p w14:paraId="1A1C3272" w14:textId="77777777"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86%</w:t>
            </w:r>
          </w:p>
        </w:tc>
        <w:tc>
          <w:tcPr>
            <w:tcW w:w="1804" w:type="dxa"/>
            <w:noWrap/>
            <w:hideMark/>
          </w:tcPr>
          <w:p w14:paraId="46C80639" w14:textId="77777777"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99%</w:t>
            </w:r>
          </w:p>
        </w:tc>
        <w:tc>
          <w:tcPr>
            <w:tcW w:w="1718" w:type="dxa"/>
            <w:noWrap/>
            <w:hideMark/>
          </w:tcPr>
          <w:p w14:paraId="02A38523" w14:textId="77777777"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98%</w:t>
            </w:r>
          </w:p>
        </w:tc>
        <w:tc>
          <w:tcPr>
            <w:tcW w:w="2165" w:type="dxa"/>
            <w:noWrap/>
            <w:hideMark/>
          </w:tcPr>
          <w:p w14:paraId="56374DAE" w14:textId="77777777"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91%</w:t>
            </w:r>
          </w:p>
        </w:tc>
      </w:tr>
      <w:tr w:rsidR="0039133B" w:rsidRPr="0039133B" w14:paraId="4AE99CF0" w14:textId="77777777" w:rsidTr="0039133B">
        <w:trPr>
          <w:trHeight w:val="357"/>
        </w:trPr>
        <w:tc>
          <w:tcPr>
            <w:cnfStyle w:val="001000000000" w:firstRow="0" w:lastRow="0" w:firstColumn="1" w:lastColumn="0" w:oddVBand="0" w:evenVBand="0" w:oddHBand="0" w:evenHBand="0" w:firstRowFirstColumn="0" w:firstRowLastColumn="0" w:lastRowFirstColumn="0" w:lastRowLastColumn="0"/>
            <w:tcW w:w="1625" w:type="dxa"/>
            <w:noWrap/>
            <w:hideMark/>
          </w:tcPr>
          <w:p w14:paraId="38E47B0B" w14:textId="77777777" w:rsidR="0039133B" w:rsidRPr="0039133B" w:rsidRDefault="0039133B" w:rsidP="0039133B">
            <w:pPr>
              <w:rPr>
                <w:rFonts w:ascii="Calibri" w:eastAsia="Times New Roman" w:hAnsi="Calibri" w:cs="Calibri"/>
                <w:color w:val="000000"/>
                <w:szCs w:val="22"/>
              </w:rPr>
            </w:pPr>
            <w:r w:rsidRPr="0039133B">
              <w:rPr>
                <w:rFonts w:ascii="Calibri" w:eastAsia="Times New Roman" w:hAnsi="Calibri" w:cs="Calibri"/>
                <w:color w:val="000000"/>
                <w:szCs w:val="22"/>
              </w:rPr>
              <w:t>10A</w:t>
            </w:r>
          </w:p>
        </w:tc>
        <w:tc>
          <w:tcPr>
            <w:tcW w:w="1625" w:type="dxa"/>
            <w:noWrap/>
            <w:hideMark/>
          </w:tcPr>
          <w:p w14:paraId="3051283E" w14:textId="4D74364C"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1</w:t>
            </w:r>
            <w:r w:rsidR="00313D8E">
              <w:rPr>
                <w:rFonts w:ascii="Calibri" w:eastAsia="Times New Roman" w:hAnsi="Calibri" w:cs="Calibri"/>
                <w:color w:val="000000"/>
                <w:szCs w:val="22"/>
              </w:rPr>
              <w:t>2</w:t>
            </w:r>
            <w:r w:rsidRPr="0039133B">
              <w:rPr>
                <w:rFonts w:ascii="Calibri" w:eastAsia="Times New Roman" w:hAnsi="Calibri" w:cs="Calibri"/>
                <w:color w:val="000000"/>
                <w:szCs w:val="22"/>
              </w:rPr>
              <w:t>%</w:t>
            </w:r>
          </w:p>
        </w:tc>
        <w:tc>
          <w:tcPr>
            <w:tcW w:w="1804" w:type="dxa"/>
            <w:noWrap/>
            <w:hideMark/>
          </w:tcPr>
          <w:p w14:paraId="3481A4CC" w14:textId="3631214D"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0</w:t>
            </w:r>
            <w:r w:rsidR="00313D8E">
              <w:rPr>
                <w:rFonts w:ascii="Calibri" w:eastAsia="Times New Roman" w:hAnsi="Calibri" w:cs="Calibri"/>
                <w:color w:val="000000"/>
                <w:szCs w:val="22"/>
              </w:rPr>
              <w:t>.5</w:t>
            </w:r>
            <w:r w:rsidRPr="0039133B">
              <w:rPr>
                <w:rFonts w:ascii="Calibri" w:eastAsia="Times New Roman" w:hAnsi="Calibri" w:cs="Calibri"/>
                <w:color w:val="000000"/>
                <w:szCs w:val="22"/>
              </w:rPr>
              <w:t>%</w:t>
            </w:r>
          </w:p>
        </w:tc>
        <w:tc>
          <w:tcPr>
            <w:tcW w:w="1718" w:type="dxa"/>
            <w:noWrap/>
            <w:hideMark/>
          </w:tcPr>
          <w:p w14:paraId="6C9BEA84" w14:textId="77777777"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1%</w:t>
            </w:r>
          </w:p>
        </w:tc>
        <w:tc>
          <w:tcPr>
            <w:tcW w:w="2165" w:type="dxa"/>
            <w:noWrap/>
            <w:hideMark/>
          </w:tcPr>
          <w:p w14:paraId="3480C3F0" w14:textId="77777777"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8%</w:t>
            </w:r>
          </w:p>
        </w:tc>
      </w:tr>
      <w:tr w:rsidR="0039133B" w:rsidRPr="0039133B" w14:paraId="101A5A47" w14:textId="77777777" w:rsidTr="0039133B">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625" w:type="dxa"/>
            <w:noWrap/>
            <w:hideMark/>
          </w:tcPr>
          <w:p w14:paraId="7F36795A" w14:textId="77777777" w:rsidR="0039133B" w:rsidRPr="0039133B" w:rsidRDefault="0039133B" w:rsidP="0039133B">
            <w:pPr>
              <w:rPr>
                <w:rFonts w:ascii="Calibri" w:eastAsia="Times New Roman" w:hAnsi="Calibri" w:cs="Calibri"/>
                <w:color w:val="000000"/>
                <w:szCs w:val="22"/>
              </w:rPr>
            </w:pPr>
            <w:r w:rsidRPr="0039133B">
              <w:rPr>
                <w:rFonts w:ascii="Calibri" w:eastAsia="Times New Roman" w:hAnsi="Calibri" w:cs="Calibri"/>
                <w:color w:val="000000"/>
                <w:szCs w:val="22"/>
              </w:rPr>
              <w:t>15A</w:t>
            </w:r>
          </w:p>
        </w:tc>
        <w:tc>
          <w:tcPr>
            <w:tcW w:w="1625" w:type="dxa"/>
            <w:noWrap/>
            <w:hideMark/>
          </w:tcPr>
          <w:p w14:paraId="67DA6D8D" w14:textId="77777777"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1%</w:t>
            </w:r>
          </w:p>
        </w:tc>
        <w:tc>
          <w:tcPr>
            <w:tcW w:w="1804" w:type="dxa"/>
            <w:noWrap/>
            <w:hideMark/>
          </w:tcPr>
          <w:p w14:paraId="41A99DCD" w14:textId="03F46E5E"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0</w:t>
            </w:r>
            <w:r w:rsidR="00313D8E">
              <w:rPr>
                <w:rFonts w:ascii="Calibri" w:eastAsia="Times New Roman" w:hAnsi="Calibri" w:cs="Calibri"/>
                <w:color w:val="000000"/>
                <w:szCs w:val="22"/>
              </w:rPr>
              <w:t>.1</w:t>
            </w:r>
            <w:r w:rsidRPr="0039133B">
              <w:rPr>
                <w:rFonts w:ascii="Calibri" w:eastAsia="Times New Roman" w:hAnsi="Calibri" w:cs="Calibri"/>
                <w:color w:val="000000"/>
                <w:szCs w:val="22"/>
              </w:rPr>
              <w:t>%</w:t>
            </w:r>
          </w:p>
        </w:tc>
        <w:tc>
          <w:tcPr>
            <w:tcW w:w="1718" w:type="dxa"/>
            <w:noWrap/>
            <w:hideMark/>
          </w:tcPr>
          <w:p w14:paraId="2317AAAD" w14:textId="77777777"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0%</w:t>
            </w:r>
          </w:p>
        </w:tc>
        <w:tc>
          <w:tcPr>
            <w:tcW w:w="2165" w:type="dxa"/>
            <w:noWrap/>
            <w:hideMark/>
          </w:tcPr>
          <w:p w14:paraId="5DFB6339" w14:textId="77777777" w:rsidR="0039133B" w:rsidRPr="0039133B" w:rsidRDefault="0039133B" w:rsidP="0039133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1%</w:t>
            </w:r>
          </w:p>
        </w:tc>
      </w:tr>
      <w:tr w:rsidR="0039133B" w:rsidRPr="0039133B" w14:paraId="1C22F64B" w14:textId="77777777" w:rsidTr="0039133B">
        <w:trPr>
          <w:trHeight w:val="374"/>
        </w:trPr>
        <w:tc>
          <w:tcPr>
            <w:cnfStyle w:val="001000000000" w:firstRow="0" w:lastRow="0" w:firstColumn="1" w:lastColumn="0" w:oddVBand="0" w:evenVBand="0" w:oddHBand="0" w:evenHBand="0" w:firstRowFirstColumn="0" w:firstRowLastColumn="0" w:lastRowFirstColumn="0" w:lastRowLastColumn="0"/>
            <w:tcW w:w="1625" w:type="dxa"/>
            <w:noWrap/>
            <w:hideMark/>
          </w:tcPr>
          <w:p w14:paraId="5E05FDBA" w14:textId="77777777" w:rsidR="0039133B" w:rsidRPr="0039133B" w:rsidRDefault="0039133B" w:rsidP="0039133B">
            <w:pPr>
              <w:rPr>
                <w:rFonts w:ascii="Calibri" w:eastAsia="Times New Roman" w:hAnsi="Calibri" w:cs="Calibri"/>
                <w:color w:val="000000"/>
                <w:szCs w:val="22"/>
              </w:rPr>
            </w:pPr>
            <w:r w:rsidRPr="0039133B">
              <w:rPr>
                <w:rFonts w:ascii="Calibri" w:eastAsia="Times New Roman" w:hAnsi="Calibri" w:cs="Calibri"/>
                <w:color w:val="000000"/>
                <w:szCs w:val="22"/>
              </w:rPr>
              <w:t>3 phase</w:t>
            </w:r>
          </w:p>
        </w:tc>
        <w:tc>
          <w:tcPr>
            <w:tcW w:w="1625" w:type="dxa"/>
            <w:noWrap/>
            <w:hideMark/>
          </w:tcPr>
          <w:p w14:paraId="26E3C1A8" w14:textId="77777777"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1%</w:t>
            </w:r>
          </w:p>
        </w:tc>
        <w:tc>
          <w:tcPr>
            <w:tcW w:w="1804" w:type="dxa"/>
            <w:noWrap/>
            <w:hideMark/>
          </w:tcPr>
          <w:p w14:paraId="0A8911E4" w14:textId="0DBCA6FC"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0</w:t>
            </w:r>
            <w:r w:rsidR="00313D8E">
              <w:rPr>
                <w:rFonts w:ascii="Calibri" w:eastAsia="Times New Roman" w:hAnsi="Calibri" w:cs="Calibri"/>
                <w:color w:val="000000"/>
                <w:szCs w:val="22"/>
              </w:rPr>
              <w:t>.4</w:t>
            </w:r>
            <w:r w:rsidRPr="0039133B">
              <w:rPr>
                <w:rFonts w:ascii="Calibri" w:eastAsia="Times New Roman" w:hAnsi="Calibri" w:cs="Calibri"/>
                <w:color w:val="000000"/>
                <w:szCs w:val="22"/>
              </w:rPr>
              <w:t>%</w:t>
            </w:r>
          </w:p>
        </w:tc>
        <w:tc>
          <w:tcPr>
            <w:tcW w:w="1718" w:type="dxa"/>
            <w:noWrap/>
            <w:hideMark/>
          </w:tcPr>
          <w:p w14:paraId="478012B9" w14:textId="77777777"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1%</w:t>
            </w:r>
          </w:p>
        </w:tc>
        <w:tc>
          <w:tcPr>
            <w:tcW w:w="2165" w:type="dxa"/>
            <w:noWrap/>
            <w:hideMark/>
          </w:tcPr>
          <w:p w14:paraId="175B1435" w14:textId="77777777" w:rsidR="0039133B" w:rsidRPr="0039133B" w:rsidRDefault="0039133B" w:rsidP="0039133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39133B">
              <w:rPr>
                <w:rFonts w:ascii="Calibri" w:eastAsia="Times New Roman" w:hAnsi="Calibri" w:cs="Calibri"/>
                <w:color w:val="000000"/>
                <w:szCs w:val="22"/>
              </w:rPr>
              <w:t>0%</w:t>
            </w:r>
          </w:p>
        </w:tc>
      </w:tr>
    </w:tbl>
    <w:p w14:paraId="044F6834" w14:textId="77777777" w:rsidR="00475BC6" w:rsidRDefault="00475BC6" w:rsidP="00610459"/>
    <w:p w14:paraId="755D34E8" w14:textId="77777777" w:rsidR="00053D7D" w:rsidRDefault="00475BC6" w:rsidP="00366F58">
      <w:pPr>
        <w:pStyle w:val="Heading2"/>
      </w:pPr>
      <w:r>
        <w:t>4.2</w:t>
      </w:r>
      <w:r w:rsidR="001E29A8">
        <w:t xml:space="preserve"> </w:t>
      </w:r>
      <w:r>
        <w:t>Revenue of the entity</w:t>
      </w:r>
    </w:p>
    <w:p w14:paraId="13C393F5" w14:textId="7E53CEDB" w:rsidR="00475BC6" w:rsidRDefault="00475BC6" w:rsidP="003F121F">
      <w:pPr>
        <w:spacing w:line="360" w:lineRule="auto"/>
        <w:rPr>
          <w:rFonts w:ascii="Arial" w:hAnsi="Arial" w:cs="Arial"/>
        </w:rPr>
      </w:pPr>
      <w:r w:rsidRPr="003F121F">
        <w:rPr>
          <w:rFonts w:ascii="Arial" w:hAnsi="Arial" w:cs="Arial"/>
        </w:rPr>
        <w:t>As the graph below present except one CREE in Shyangja all other three CREEs are profit</w:t>
      </w:r>
      <w:r w:rsidR="00A9570D">
        <w:rPr>
          <w:rFonts w:ascii="Arial" w:hAnsi="Arial" w:cs="Arial"/>
        </w:rPr>
        <w:t>able</w:t>
      </w:r>
      <w:r w:rsidRPr="003F121F">
        <w:rPr>
          <w:rFonts w:ascii="Arial" w:hAnsi="Arial" w:cs="Arial"/>
        </w:rPr>
        <w:t>. Some CREE have also used the profit to build their own office and equipment.</w:t>
      </w:r>
      <w:r w:rsidR="00133385" w:rsidRPr="003F121F">
        <w:rPr>
          <w:rFonts w:ascii="Arial" w:hAnsi="Arial" w:cs="Arial"/>
        </w:rPr>
        <w:t xml:space="preserve"> But more than 90% of the income is</w:t>
      </w:r>
      <w:r w:rsidR="00A9570D">
        <w:rPr>
          <w:rFonts w:ascii="Arial" w:hAnsi="Arial" w:cs="Arial"/>
        </w:rPr>
        <w:t xml:space="preserve"> derived</w:t>
      </w:r>
      <w:r w:rsidR="00133385" w:rsidRPr="003F121F">
        <w:rPr>
          <w:rFonts w:ascii="Arial" w:hAnsi="Arial" w:cs="Arial"/>
        </w:rPr>
        <w:t xml:space="preserve"> from the electricity use for domestic purpose.</w:t>
      </w:r>
    </w:p>
    <w:p w14:paraId="510FD23A" w14:textId="77777777" w:rsidR="00FF1AA5" w:rsidRDefault="00F33E35" w:rsidP="00FF1AA5">
      <w:pPr>
        <w:pStyle w:val="ListParagraph"/>
        <w:ind w:left="360"/>
      </w:pPr>
      <w:r>
        <w:rPr>
          <w:noProof/>
          <w:lang w:bidi="ar-SA"/>
        </w:rPr>
        <w:drawing>
          <wp:inline distT="0" distB="0" distL="0" distR="0" wp14:anchorId="139D5DA7" wp14:editId="171E7C1A">
            <wp:extent cx="4467225" cy="20288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700EC0F" w14:textId="77777777" w:rsidR="00053D7D" w:rsidRDefault="005313E5" w:rsidP="00FF1AA5">
      <w:r>
        <w:br w:type="page"/>
      </w:r>
      <w:r w:rsidRPr="00E1230D">
        <w:rPr>
          <w:rFonts w:ascii="Arial" w:hAnsi="Arial" w:cs="Arial"/>
        </w:rPr>
        <w:lastRenderedPageBreak/>
        <w:t>The electricity sale income of the CREEs are also in increasing trend with the extension and increased no of households.</w:t>
      </w:r>
    </w:p>
    <w:p w14:paraId="296CF85B" w14:textId="77777777" w:rsidR="00610459" w:rsidRPr="00610459" w:rsidRDefault="00C96CCA" w:rsidP="00610459">
      <w:r>
        <w:rPr>
          <w:noProof/>
          <w:lang w:bidi="ar-SA"/>
        </w:rPr>
        <w:drawing>
          <wp:inline distT="0" distB="0" distL="0" distR="0" wp14:anchorId="078BC046" wp14:editId="175BF435">
            <wp:extent cx="5867400" cy="30289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4808D07" w14:textId="77777777" w:rsidR="00127CF1" w:rsidRDefault="00127CF1" w:rsidP="001E29A8">
      <w:pPr>
        <w:pStyle w:val="Heading2"/>
      </w:pPr>
    </w:p>
    <w:p w14:paraId="62AF3ACE" w14:textId="77777777" w:rsidR="00ED0138" w:rsidRDefault="001E29A8" w:rsidP="001E29A8">
      <w:pPr>
        <w:pStyle w:val="Heading2"/>
      </w:pPr>
      <w:r>
        <w:t>4.3</w:t>
      </w:r>
      <w:r w:rsidR="00127CF1">
        <w:t xml:space="preserve"> </w:t>
      </w:r>
      <w:r w:rsidR="00ED0138">
        <w:t xml:space="preserve">Business plan status </w:t>
      </w:r>
    </w:p>
    <w:p w14:paraId="776FD4F0" w14:textId="6C785409" w:rsidR="005A3622" w:rsidRPr="002A164C" w:rsidRDefault="005A3622" w:rsidP="00A02FAD">
      <w:pPr>
        <w:spacing w:line="360" w:lineRule="auto"/>
        <w:jc w:val="both"/>
        <w:rPr>
          <w:rFonts w:ascii="Arial" w:hAnsi="Arial" w:cs="Arial"/>
        </w:rPr>
      </w:pPr>
      <w:r w:rsidRPr="002A164C">
        <w:rPr>
          <w:rFonts w:ascii="Arial" w:hAnsi="Arial" w:cs="Arial"/>
        </w:rPr>
        <w:t xml:space="preserve">Among four CREEs visited it is found that only one have reviewed and revised the business plan for upcoming years. All three other CREEs prepared the business plan and followed it up only within the project </w:t>
      </w:r>
      <w:r w:rsidR="00440DCB" w:rsidRPr="002A164C">
        <w:rPr>
          <w:rFonts w:ascii="Arial" w:hAnsi="Arial" w:cs="Arial"/>
        </w:rPr>
        <w:t>duration.</w:t>
      </w:r>
      <w:r w:rsidR="00440DCB">
        <w:rPr>
          <w:rFonts w:ascii="Arial" w:hAnsi="Arial" w:cs="Arial"/>
        </w:rPr>
        <w:t xml:space="preserve"> On</w:t>
      </w:r>
      <w:r w:rsidRPr="002A164C">
        <w:rPr>
          <w:rFonts w:ascii="Arial" w:hAnsi="Arial" w:cs="Arial"/>
        </w:rPr>
        <w:t xml:space="preserve"> discuss</w:t>
      </w:r>
      <w:r w:rsidR="00440DCB">
        <w:rPr>
          <w:rFonts w:ascii="Arial" w:hAnsi="Arial" w:cs="Arial"/>
        </w:rPr>
        <w:t>ing</w:t>
      </w:r>
      <w:r w:rsidRPr="002A164C">
        <w:rPr>
          <w:rFonts w:ascii="Arial" w:hAnsi="Arial" w:cs="Arial"/>
        </w:rPr>
        <w:t xml:space="preserve"> with the CREE </w:t>
      </w:r>
      <w:r w:rsidR="00A9570D" w:rsidRPr="002A164C">
        <w:rPr>
          <w:rFonts w:ascii="Arial" w:hAnsi="Arial" w:cs="Arial"/>
        </w:rPr>
        <w:t>members,</w:t>
      </w:r>
      <w:r w:rsidRPr="002A164C">
        <w:rPr>
          <w:rFonts w:ascii="Arial" w:hAnsi="Arial" w:cs="Arial"/>
        </w:rPr>
        <w:t xml:space="preserve"> it is found that their level of awareness regarding the importance of PEU promotion to increase the revenue of the entity is very good. And some of them area trying to have new business and extend the electrification and upgrade the transformer capacity to increase the revenue of the entity.</w:t>
      </w:r>
    </w:p>
    <w:p w14:paraId="1848EECE" w14:textId="77777777" w:rsidR="00ED0138" w:rsidRDefault="001E29A8" w:rsidP="001E29A8">
      <w:pPr>
        <w:pStyle w:val="Heading2"/>
      </w:pPr>
      <w:r>
        <w:t>4.4</w:t>
      </w:r>
      <w:r w:rsidR="00ED0138">
        <w:t>Status of the business supported</w:t>
      </w:r>
    </w:p>
    <w:p w14:paraId="40FE12CD" w14:textId="5F3CDF58" w:rsidR="002A164C" w:rsidRDefault="00A9570D" w:rsidP="002A164C">
      <w:pPr>
        <w:rPr>
          <w:rFonts w:ascii="Arial" w:hAnsi="Arial" w:cs="Arial"/>
        </w:rPr>
      </w:pPr>
      <w:r>
        <w:rPr>
          <w:rFonts w:ascii="Arial" w:hAnsi="Arial" w:cs="Arial"/>
        </w:rPr>
        <w:t xml:space="preserve">The </w:t>
      </w:r>
      <w:r w:rsidR="002A164C" w:rsidRPr="002A164C">
        <w:rPr>
          <w:rFonts w:ascii="Arial" w:hAnsi="Arial" w:cs="Arial"/>
        </w:rPr>
        <w:t xml:space="preserve">table </w:t>
      </w:r>
      <w:r>
        <w:rPr>
          <w:rFonts w:ascii="Arial" w:hAnsi="Arial" w:cs="Arial"/>
        </w:rPr>
        <w:t xml:space="preserve">below </w:t>
      </w:r>
      <w:r w:rsidR="002A164C" w:rsidRPr="002A164C">
        <w:rPr>
          <w:rFonts w:ascii="Arial" w:hAnsi="Arial" w:cs="Arial"/>
        </w:rPr>
        <w:t xml:space="preserve">presents the status of the business supported by the </w:t>
      </w:r>
      <w:commentRangeStart w:id="6"/>
      <w:commentRangeStart w:id="7"/>
      <w:r w:rsidR="002A164C" w:rsidRPr="002A164C">
        <w:rPr>
          <w:rFonts w:ascii="Arial" w:hAnsi="Arial" w:cs="Arial"/>
        </w:rPr>
        <w:t>project</w:t>
      </w:r>
      <w:commentRangeEnd w:id="6"/>
      <w:r w:rsidR="008A7BD3">
        <w:rPr>
          <w:rStyle w:val="CommentReference"/>
        </w:rPr>
        <w:commentReference w:id="6"/>
      </w:r>
      <w:commentRangeEnd w:id="7"/>
      <w:r w:rsidR="00FF49EA">
        <w:rPr>
          <w:rStyle w:val="CommentReference"/>
        </w:rPr>
        <w:commentReference w:id="7"/>
      </w:r>
      <w:r w:rsidR="002A164C" w:rsidRPr="002A164C">
        <w:rPr>
          <w:rFonts w:ascii="Arial" w:hAnsi="Arial" w:cs="Arial"/>
        </w:rPr>
        <w:t>;</w:t>
      </w:r>
    </w:p>
    <w:p w14:paraId="6E2424A0" w14:textId="22B1A391" w:rsidR="00A00FCC" w:rsidRDefault="00EA1E8F">
      <w:pPr>
        <w:rPr>
          <w:rFonts w:ascii="Arial" w:hAnsi="Arial" w:cs="Arial"/>
        </w:rPr>
      </w:pPr>
      <w:r>
        <w:rPr>
          <w:rFonts w:ascii="Arial" w:hAnsi="Arial" w:cs="Arial"/>
        </w:rPr>
        <w:t xml:space="preserve">From the project in the 4 CREEs under surveyed it is found that </w:t>
      </w:r>
      <w:r w:rsidR="009376C6">
        <w:rPr>
          <w:rFonts w:ascii="Arial" w:hAnsi="Arial" w:cs="Arial"/>
        </w:rPr>
        <w:t>22 different bu</w:t>
      </w:r>
      <w:r>
        <w:rPr>
          <w:rFonts w:ascii="Arial" w:hAnsi="Arial" w:cs="Arial"/>
        </w:rPr>
        <w:t>siness were set up which were supported</w:t>
      </w:r>
      <w:r w:rsidR="009376C6">
        <w:rPr>
          <w:rFonts w:ascii="Arial" w:hAnsi="Arial" w:cs="Arial"/>
        </w:rPr>
        <w:t xml:space="preserve"> through trainings among which only 4 business are not into operation</w:t>
      </w:r>
      <w:r>
        <w:rPr>
          <w:rFonts w:ascii="Arial" w:hAnsi="Arial" w:cs="Arial"/>
        </w:rPr>
        <w:t xml:space="preserve"> at the moment</w:t>
      </w:r>
      <w:r w:rsidR="009376C6">
        <w:rPr>
          <w:rFonts w:ascii="Arial" w:hAnsi="Arial" w:cs="Arial"/>
        </w:rPr>
        <w:t>.</w:t>
      </w:r>
      <w:r w:rsidR="00A00FCC">
        <w:rPr>
          <w:rFonts w:ascii="Arial" w:hAnsi="Arial" w:cs="Arial"/>
        </w:rPr>
        <w:br w:type="page"/>
      </w:r>
    </w:p>
    <w:tbl>
      <w:tblPr>
        <w:tblStyle w:val="GridTable4-Accent5"/>
        <w:tblW w:w="10356" w:type="dxa"/>
        <w:tblLook w:val="04A0" w:firstRow="1" w:lastRow="0" w:firstColumn="1" w:lastColumn="0" w:noHBand="0" w:noVBand="1"/>
      </w:tblPr>
      <w:tblGrid>
        <w:gridCol w:w="465"/>
        <w:gridCol w:w="2045"/>
        <w:gridCol w:w="1895"/>
        <w:gridCol w:w="2165"/>
        <w:gridCol w:w="3786"/>
      </w:tblGrid>
      <w:tr w:rsidR="00526B30" w:rsidRPr="00A00FCC" w14:paraId="101DAEAB" w14:textId="77777777" w:rsidTr="004A15C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5" w:type="dxa"/>
            <w:noWrap/>
            <w:hideMark/>
          </w:tcPr>
          <w:p w14:paraId="7B9E0C60"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lastRenderedPageBreak/>
              <w:t>SN</w:t>
            </w:r>
          </w:p>
        </w:tc>
        <w:tc>
          <w:tcPr>
            <w:tcW w:w="2045" w:type="dxa"/>
            <w:noWrap/>
            <w:hideMark/>
          </w:tcPr>
          <w:p w14:paraId="794DC19F" w14:textId="77777777" w:rsidR="00A00FCC" w:rsidRPr="00A00FCC" w:rsidRDefault="00A00FCC" w:rsidP="00A00FC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Name of CREE</w:t>
            </w:r>
          </w:p>
        </w:tc>
        <w:tc>
          <w:tcPr>
            <w:tcW w:w="1895" w:type="dxa"/>
            <w:noWrap/>
            <w:hideMark/>
          </w:tcPr>
          <w:p w14:paraId="3709EF9E" w14:textId="77777777" w:rsidR="00A00FCC" w:rsidRPr="00A00FCC" w:rsidRDefault="00A00FCC" w:rsidP="00A00FC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Type of support</w:t>
            </w:r>
          </w:p>
        </w:tc>
        <w:tc>
          <w:tcPr>
            <w:tcW w:w="2165" w:type="dxa"/>
            <w:noWrap/>
            <w:hideMark/>
          </w:tcPr>
          <w:p w14:paraId="133A47CF" w14:textId="77777777" w:rsidR="00A00FCC" w:rsidRPr="00A00FCC" w:rsidRDefault="00A00FCC" w:rsidP="00A00FC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Status of business</w:t>
            </w:r>
          </w:p>
        </w:tc>
        <w:tc>
          <w:tcPr>
            <w:tcW w:w="3783" w:type="dxa"/>
            <w:noWrap/>
            <w:hideMark/>
          </w:tcPr>
          <w:p w14:paraId="3DE187A6" w14:textId="77777777" w:rsidR="00A00FCC" w:rsidRPr="00A00FCC" w:rsidRDefault="00A00FCC" w:rsidP="00A00FC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Remarks</w:t>
            </w:r>
          </w:p>
        </w:tc>
      </w:tr>
      <w:tr w:rsidR="00A00FCC" w:rsidRPr="00A00FCC" w14:paraId="44D8007E"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5DC294E9" w14:textId="77777777" w:rsidR="00A00FCC" w:rsidRPr="00A00FCC" w:rsidRDefault="00A00FCC" w:rsidP="00A00FCC">
            <w:pPr>
              <w:jc w:val="right"/>
              <w:rPr>
                <w:rFonts w:ascii="Calibri" w:eastAsia="Times New Roman" w:hAnsi="Calibri" w:cs="Calibri"/>
                <w:color w:val="000000"/>
                <w:szCs w:val="22"/>
              </w:rPr>
            </w:pPr>
            <w:r w:rsidRPr="00A00FCC">
              <w:rPr>
                <w:rFonts w:ascii="Calibri" w:eastAsia="Times New Roman" w:hAnsi="Calibri" w:cs="Calibri"/>
                <w:color w:val="000000"/>
                <w:szCs w:val="22"/>
              </w:rPr>
              <w:t>1</w:t>
            </w:r>
          </w:p>
        </w:tc>
        <w:tc>
          <w:tcPr>
            <w:tcW w:w="9891" w:type="dxa"/>
            <w:gridSpan w:val="4"/>
            <w:noWrap/>
            <w:hideMark/>
          </w:tcPr>
          <w:p w14:paraId="0CD790BB"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Cs w:val="22"/>
              </w:rPr>
            </w:pPr>
            <w:r w:rsidRPr="00A00FCC">
              <w:rPr>
                <w:rFonts w:ascii="Calibri" w:eastAsia="Times New Roman" w:hAnsi="Calibri" w:cs="Calibri"/>
                <w:b/>
                <w:bCs/>
                <w:color w:val="000000"/>
                <w:szCs w:val="22"/>
              </w:rPr>
              <w:t>Khajura Sainik</w:t>
            </w:r>
          </w:p>
        </w:tc>
      </w:tr>
      <w:tr w:rsidR="004A15CC" w:rsidRPr="00A00FCC" w14:paraId="4578F11E" w14:textId="77777777" w:rsidTr="004A15CC">
        <w:trPr>
          <w:trHeight w:val="6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2D97C235"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32023C54"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Mobile repair and maintenance</w:t>
            </w:r>
          </w:p>
        </w:tc>
        <w:tc>
          <w:tcPr>
            <w:tcW w:w="1895" w:type="dxa"/>
            <w:noWrap/>
            <w:hideMark/>
          </w:tcPr>
          <w:p w14:paraId="1AD12A86"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65591F82"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Operating </w:t>
            </w:r>
          </w:p>
        </w:tc>
        <w:tc>
          <w:tcPr>
            <w:tcW w:w="3783" w:type="dxa"/>
            <w:noWrap/>
            <w:hideMark/>
          </w:tcPr>
          <w:p w14:paraId="271AAD59"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FF58CF" w:rsidRPr="00A00FCC" w14:paraId="4AEFBBF6"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4BC6F82B"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2B2B7585"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Photography</w:t>
            </w:r>
          </w:p>
        </w:tc>
        <w:tc>
          <w:tcPr>
            <w:tcW w:w="1895" w:type="dxa"/>
            <w:noWrap/>
            <w:hideMark/>
          </w:tcPr>
          <w:p w14:paraId="3D48385F"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16A7722D"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Operating </w:t>
            </w:r>
          </w:p>
        </w:tc>
        <w:tc>
          <w:tcPr>
            <w:tcW w:w="3783" w:type="dxa"/>
            <w:noWrap/>
            <w:hideMark/>
          </w:tcPr>
          <w:p w14:paraId="30D3DDC6"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4A15CC" w:rsidRPr="00A00FCC" w14:paraId="103EE2CB" w14:textId="77777777" w:rsidTr="004A15CC">
        <w:trPr>
          <w:trHeight w:val="660"/>
        </w:trPr>
        <w:tc>
          <w:tcPr>
            <w:cnfStyle w:val="001000000000" w:firstRow="0" w:lastRow="0" w:firstColumn="1" w:lastColumn="0" w:oddVBand="0" w:evenVBand="0" w:oddHBand="0" w:evenHBand="0" w:firstRowFirstColumn="0" w:firstRowLastColumn="0" w:lastRowFirstColumn="0" w:lastRowLastColumn="0"/>
            <w:tcW w:w="465" w:type="dxa"/>
            <w:noWrap/>
            <w:hideMark/>
          </w:tcPr>
          <w:p w14:paraId="6A0AADB2"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36B683FE"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Electrical </w:t>
            </w:r>
            <w:r w:rsidR="00526B30" w:rsidRPr="00A00FCC">
              <w:rPr>
                <w:rFonts w:ascii="Calibri" w:eastAsia="Times New Roman" w:hAnsi="Calibri" w:cs="Calibri"/>
                <w:color w:val="000000"/>
                <w:szCs w:val="22"/>
              </w:rPr>
              <w:t>equipment</w:t>
            </w:r>
            <w:r w:rsidRPr="00A00FCC">
              <w:rPr>
                <w:rFonts w:ascii="Calibri" w:eastAsia="Times New Roman" w:hAnsi="Calibri" w:cs="Calibri"/>
                <w:color w:val="000000"/>
                <w:szCs w:val="22"/>
              </w:rPr>
              <w:t xml:space="preserve"> supplying shop</w:t>
            </w:r>
          </w:p>
        </w:tc>
        <w:tc>
          <w:tcPr>
            <w:tcW w:w="1895" w:type="dxa"/>
            <w:noWrap/>
            <w:hideMark/>
          </w:tcPr>
          <w:p w14:paraId="12F28A8E" w14:textId="77777777" w:rsidR="00A00FCC" w:rsidRPr="00A00FCC" w:rsidRDefault="00526B30"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7DBA36E9"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Operating </w:t>
            </w:r>
          </w:p>
        </w:tc>
        <w:tc>
          <w:tcPr>
            <w:tcW w:w="3783" w:type="dxa"/>
            <w:noWrap/>
            <w:hideMark/>
          </w:tcPr>
          <w:p w14:paraId="6BD973DD" w14:textId="6B481D24"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The </w:t>
            </w:r>
            <w:r w:rsidR="00526B30" w:rsidRPr="00A00FCC">
              <w:rPr>
                <w:rFonts w:ascii="Calibri" w:eastAsia="Times New Roman" w:hAnsi="Calibri" w:cs="Calibri"/>
                <w:color w:val="000000"/>
                <w:szCs w:val="22"/>
              </w:rPr>
              <w:t>entrepreneur</w:t>
            </w:r>
            <w:r w:rsidRPr="00A00FCC">
              <w:rPr>
                <w:rFonts w:ascii="Calibri" w:eastAsia="Times New Roman" w:hAnsi="Calibri" w:cs="Calibri"/>
                <w:color w:val="000000"/>
                <w:szCs w:val="22"/>
              </w:rPr>
              <w:t xml:space="preserve"> </w:t>
            </w:r>
            <w:r w:rsidR="00A9570D" w:rsidRPr="00A00FCC">
              <w:rPr>
                <w:rFonts w:ascii="Calibri" w:eastAsia="Times New Roman" w:hAnsi="Calibri" w:cs="Calibri"/>
                <w:color w:val="000000"/>
                <w:szCs w:val="22"/>
              </w:rPr>
              <w:t>has</w:t>
            </w:r>
            <w:r w:rsidRPr="00A00FCC">
              <w:rPr>
                <w:rFonts w:ascii="Calibri" w:eastAsia="Times New Roman" w:hAnsi="Calibri" w:cs="Calibri"/>
                <w:color w:val="000000"/>
                <w:szCs w:val="22"/>
              </w:rPr>
              <w:t xml:space="preserve"> </w:t>
            </w:r>
            <w:r w:rsidR="00526B30" w:rsidRPr="00A00FCC">
              <w:rPr>
                <w:rFonts w:ascii="Calibri" w:eastAsia="Times New Roman" w:hAnsi="Calibri" w:cs="Calibri"/>
                <w:color w:val="000000"/>
                <w:szCs w:val="22"/>
              </w:rPr>
              <w:t>scaled</w:t>
            </w:r>
            <w:r w:rsidRPr="00A00FCC">
              <w:rPr>
                <w:rFonts w:ascii="Calibri" w:eastAsia="Times New Roman" w:hAnsi="Calibri" w:cs="Calibri"/>
                <w:color w:val="000000"/>
                <w:szCs w:val="22"/>
              </w:rPr>
              <w:t xml:space="preserve"> up his business</w:t>
            </w:r>
          </w:p>
        </w:tc>
      </w:tr>
      <w:tr w:rsidR="00FF58CF" w:rsidRPr="00A00FCC" w14:paraId="2BD93EE0"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578F42D0"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2E0300D4"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Poultry Farm</w:t>
            </w:r>
          </w:p>
        </w:tc>
        <w:tc>
          <w:tcPr>
            <w:tcW w:w="1895" w:type="dxa"/>
            <w:noWrap/>
            <w:hideMark/>
          </w:tcPr>
          <w:p w14:paraId="444381A2" w14:textId="77777777" w:rsidR="00A00FCC" w:rsidRPr="00A00FCC" w:rsidRDefault="00526B30"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6CD0FBAA"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Operating </w:t>
            </w:r>
          </w:p>
        </w:tc>
        <w:tc>
          <w:tcPr>
            <w:tcW w:w="3783" w:type="dxa"/>
            <w:noWrap/>
            <w:hideMark/>
          </w:tcPr>
          <w:p w14:paraId="2853A477"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4A15CC" w:rsidRPr="00A00FCC" w14:paraId="3E592C81" w14:textId="77777777" w:rsidTr="004A15CC">
        <w:trPr>
          <w:trHeight w:val="9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484DE274"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6EF55621" w14:textId="77777777" w:rsidR="00A00FCC" w:rsidRPr="00A00FCC" w:rsidRDefault="00526B30"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Sewing</w:t>
            </w:r>
            <w:r w:rsidR="00A00FCC" w:rsidRPr="00A00FCC">
              <w:rPr>
                <w:rFonts w:ascii="Calibri" w:eastAsia="Times New Roman" w:hAnsi="Calibri" w:cs="Calibri"/>
                <w:color w:val="000000"/>
                <w:szCs w:val="22"/>
              </w:rPr>
              <w:t xml:space="preserve"> </w:t>
            </w:r>
          </w:p>
        </w:tc>
        <w:tc>
          <w:tcPr>
            <w:tcW w:w="1895" w:type="dxa"/>
            <w:noWrap/>
            <w:hideMark/>
          </w:tcPr>
          <w:p w14:paraId="54F60F99"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7EC131BA"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Not operating</w:t>
            </w:r>
          </w:p>
        </w:tc>
        <w:tc>
          <w:tcPr>
            <w:tcW w:w="3783" w:type="dxa"/>
            <w:noWrap/>
            <w:hideMark/>
          </w:tcPr>
          <w:p w14:paraId="549DA1E8"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Potential </w:t>
            </w:r>
            <w:r w:rsidR="00526B30" w:rsidRPr="00A00FCC">
              <w:rPr>
                <w:rFonts w:ascii="Calibri" w:eastAsia="Times New Roman" w:hAnsi="Calibri" w:cs="Calibri"/>
                <w:color w:val="000000"/>
                <w:szCs w:val="22"/>
              </w:rPr>
              <w:t>entrepreneur</w:t>
            </w:r>
            <w:r w:rsidRPr="00A00FCC">
              <w:rPr>
                <w:rFonts w:ascii="Calibri" w:eastAsia="Times New Roman" w:hAnsi="Calibri" w:cs="Calibri"/>
                <w:color w:val="000000"/>
                <w:szCs w:val="22"/>
              </w:rPr>
              <w:t xml:space="preserve"> mentioned that training level was not enough to run the business</w:t>
            </w:r>
          </w:p>
        </w:tc>
      </w:tr>
      <w:tr w:rsidR="00FF58CF" w:rsidRPr="00A00FCC" w14:paraId="01C55250"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7E0D27ED"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59C1B1D9"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Beauty Parlor</w:t>
            </w:r>
          </w:p>
        </w:tc>
        <w:tc>
          <w:tcPr>
            <w:tcW w:w="1895" w:type="dxa"/>
            <w:noWrap/>
            <w:hideMark/>
          </w:tcPr>
          <w:p w14:paraId="76D0AA52"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3E22F97C"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Operating </w:t>
            </w:r>
          </w:p>
        </w:tc>
        <w:tc>
          <w:tcPr>
            <w:tcW w:w="3783" w:type="dxa"/>
            <w:noWrap/>
            <w:hideMark/>
          </w:tcPr>
          <w:p w14:paraId="5EC9E0E3"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A00FCC" w:rsidRPr="00A00FCC" w14:paraId="6A962041" w14:textId="77777777" w:rsidTr="004A15CC">
        <w:trPr>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09F3857B" w14:textId="77777777" w:rsidR="00A00FCC" w:rsidRPr="00A00FCC" w:rsidRDefault="00A00FCC" w:rsidP="00A00FCC">
            <w:pPr>
              <w:jc w:val="right"/>
              <w:rPr>
                <w:rFonts w:ascii="Calibri" w:eastAsia="Times New Roman" w:hAnsi="Calibri" w:cs="Calibri"/>
                <w:color w:val="000000"/>
                <w:szCs w:val="22"/>
              </w:rPr>
            </w:pPr>
            <w:r w:rsidRPr="00A00FCC">
              <w:rPr>
                <w:rFonts w:ascii="Calibri" w:eastAsia="Times New Roman" w:hAnsi="Calibri" w:cs="Calibri"/>
                <w:color w:val="000000"/>
                <w:szCs w:val="22"/>
              </w:rPr>
              <w:t>2</w:t>
            </w:r>
          </w:p>
        </w:tc>
        <w:tc>
          <w:tcPr>
            <w:tcW w:w="9891" w:type="dxa"/>
            <w:gridSpan w:val="4"/>
            <w:noWrap/>
            <w:hideMark/>
          </w:tcPr>
          <w:p w14:paraId="5E547EED"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Cs w:val="22"/>
              </w:rPr>
            </w:pPr>
            <w:r w:rsidRPr="00A00FCC">
              <w:rPr>
                <w:rFonts w:ascii="Calibri" w:eastAsia="Times New Roman" w:hAnsi="Calibri" w:cs="Calibri"/>
                <w:b/>
                <w:bCs/>
                <w:color w:val="000000"/>
                <w:szCs w:val="22"/>
              </w:rPr>
              <w:t>Naubasta</w:t>
            </w:r>
          </w:p>
        </w:tc>
      </w:tr>
      <w:tr w:rsidR="00FF58CF" w:rsidRPr="00A00FCC" w14:paraId="23E391D3"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1C604A30"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350ACE7B" w14:textId="77777777" w:rsidR="00A00FCC" w:rsidRPr="00A00FCC" w:rsidRDefault="00526B30"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incense</w:t>
            </w:r>
            <w:r w:rsidR="00A00FCC" w:rsidRPr="00A00FCC">
              <w:rPr>
                <w:rFonts w:ascii="Calibri" w:eastAsia="Times New Roman" w:hAnsi="Calibri" w:cs="Calibri"/>
                <w:color w:val="000000"/>
                <w:szCs w:val="22"/>
              </w:rPr>
              <w:t xml:space="preserve"> industry</w:t>
            </w:r>
          </w:p>
        </w:tc>
        <w:tc>
          <w:tcPr>
            <w:tcW w:w="1895" w:type="dxa"/>
            <w:noWrap/>
            <w:hideMark/>
          </w:tcPr>
          <w:p w14:paraId="7AA0239D"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6C83438E"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Operation</w:t>
            </w:r>
          </w:p>
        </w:tc>
        <w:tc>
          <w:tcPr>
            <w:tcW w:w="3783" w:type="dxa"/>
            <w:noWrap/>
            <w:hideMark/>
          </w:tcPr>
          <w:p w14:paraId="02C392CE"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4A15CC" w:rsidRPr="00A00FCC" w14:paraId="236DE69C" w14:textId="77777777" w:rsidTr="004A15CC">
        <w:trPr>
          <w:trHeight w:val="6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6C5E0CD7"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6F1F85FE"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Motor rewinding industry</w:t>
            </w:r>
          </w:p>
        </w:tc>
        <w:tc>
          <w:tcPr>
            <w:tcW w:w="1895" w:type="dxa"/>
            <w:noWrap/>
            <w:hideMark/>
          </w:tcPr>
          <w:p w14:paraId="27646513"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518650DC"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Operation</w:t>
            </w:r>
          </w:p>
        </w:tc>
        <w:tc>
          <w:tcPr>
            <w:tcW w:w="3783" w:type="dxa"/>
            <w:noWrap/>
            <w:hideMark/>
          </w:tcPr>
          <w:p w14:paraId="28D8E24A"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FF58CF" w:rsidRPr="00A00FCC" w14:paraId="4B5399DD" w14:textId="77777777" w:rsidTr="004A15CC">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465" w:type="dxa"/>
            <w:noWrap/>
            <w:hideMark/>
          </w:tcPr>
          <w:p w14:paraId="4A34AB37"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61992DD4"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Sewing </w:t>
            </w:r>
          </w:p>
        </w:tc>
        <w:tc>
          <w:tcPr>
            <w:tcW w:w="1895" w:type="dxa"/>
            <w:noWrap/>
            <w:hideMark/>
          </w:tcPr>
          <w:p w14:paraId="4C7FF77B"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 and motor to add provision for electricity based sewing machine</w:t>
            </w:r>
          </w:p>
        </w:tc>
        <w:tc>
          <w:tcPr>
            <w:tcW w:w="2165" w:type="dxa"/>
            <w:noWrap/>
            <w:hideMark/>
          </w:tcPr>
          <w:p w14:paraId="6445FEE0"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Not operation</w:t>
            </w:r>
          </w:p>
        </w:tc>
        <w:tc>
          <w:tcPr>
            <w:tcW w:w="3783" w:type="dxa"/>
            <w:noWrap/>
            <w:hideMark/>
          </w:tcPr>
          <w:p w14:paraId="6C4FC55E"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The </w:t>
            </w:r>
            <w:r w:rsidR="00526B30" w:rsidRPr="00A00FCC">
              <w:rPr>
                <w:rFonts w:ascii="Calibri" w:eastAsia="Times New Roman" w:hAnsi="Calibri" w:cs="Calibri"/>
                <w:color w:val="000000"/>
                <w:szCs w:val="22"/>
              </w:rPr>
              <w:t>entrepreneur</w:t>
            </w:r>
            <w:r w:rsidRPr="00A00FCC">
              <w:rPr>
                <w:rFonts w:ascii="Calibri" w:eastAsia="Times New Roman" w:hAnsi="Calibri" w:cs="Calibri"/>
                <w:color w:val="000000"/>
                <w:szCs w:val="22"/>
              </w:rPr>
              <w:t xml:space="preserve"> </w:t>
            </w:r>
            <w:r w:rsidR="00526B30" w:rsidRPr="00A00FCC">
              <w:rPr>
                <w:rFonts w:ascii="Calibri" w:eastAsia="Times New Roman" w:hAnsi="Calibri" w:cs="Calibri"/>
                <w:color w:val="000000"/>
                <w:szCs w:val="22"/>
              </w:rPr>
              <w:t>switched</w:t>
            </w:r>
            <w:r w:rsidRPr="00A00FCC">
              <w:rPr>
                <w:rFonts w:ascii="Calibri" w:eastAsia="Times New Roman" w:hAnsi="Calibri" w:cs="Calibri"/>
                <w:color w:val="000000"/>
                <w:szCs w:val="22"/>
              </w:rPr>
              <w:t xml:space="preserve"> back to mechanical based sewing machine as she did not see the sufficient market </w:t>
            </w:r>
          </w:p>
        </w:tc>
      </w:tr>
      <w:tr w:rsidR="004A15CC" w:rsidRPr="00A00FCC" w14:paraId="6688A723" w14:textId="77777777" w:rsidTr="004A15CC">
        <w:trPr>
          <w:trHeight w:val="375"/>
        </w:trPr>
        <w:tc>
          <w:tcPr>
            <w:cnfStyle w:val="001000000000" w:firstRow="0" w:lastRow="0" w:firstColumn="1" w:lastColumn="0" w:oddVBand="0" w:evenVBand="0" w:oddHBand="0" w:evenHBand="0" w:firstRowFirstColumn="0" w:firstRowLastColumn="0" w:lastRowFirstColumn="0" w:lastRowLastColumn="0"/>
            <w:tcW w:w="465" w:type="dxa"/>
            <w:noWrap/>
            <w:hideMark/>
          </w:tcPr>
          <w:p w14:paraId="614290B8"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51B6D017"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Poultry farming</w:t>
            </w:r>
          </w:p>
        </w:tc>
        <w:tc>
          <w:tcPr>
            <w:tcW w:w="1895" w:type="dxa"/>
            <w:noWrap/>
            <w:hideMark/>
          </w:tcPr>
          <w:p w14:paraId="6D59D5C0"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2A6A06F6"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Operation</w:t>
            </w:r>
          </w:p>
        </w:tc>
        <w:tc>
          <w:tcPr>
            <w:tcW w:w="3783" w:type="dxa"/>
            <w:noWrap/>
            <w:hideMark/>
          </w:tcPr>
          <w:p w14:paraId="4099C789"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Poultry farming have </w:t>
            </w:r>
            <w:r w:rsidR="00526B30" w:rsidRPr="00A00FCC">
              <w:rPr>
                <w:rFonts w:ascii="Calibri" w:eastAsia="Times New Roman" w:hAnsi="Calibri" w:cs="Calibri"/>
                <w:color w:val="000000"/>
                <w:szCs w:val="22"/>
              </w:rPr>
              <w:t>upscale</w:t>
            </w:r>
            <w:r w:rsidRPr="00A00FCC">
              <w:rPr>
                <w:rFonts w:ascii="Calibri" w:eastAsia="Times New Roman" w:hAnsi="Calibri" w:cs="Calibri"/>
                <w:color w:val="000000"/>
                <w:szCs w:val="22"/>
              </w:rPr>
              <w:t xml:space="preserve"> her business</w:t>
            </w:r>
          </w:p>
        </w:tc>
      </w:tr>
      <w:tr w:rsidR="00FF58CF" w:rsidRPr="00A00FCC" w14:paraId="1F8BD848" w14:textId="77777777" w:rsidTr="004A15CC">
        <w:trPr>
          <w:cnfStyle w:val="000000100000" w:firstRow="0" w:lastRow="0" w:firstColumn="0" w:lastColumn="0" w:oddVBand="0" w:evenVBand="0" w:oddHBand="1" w:evenHBand="0" w:firstRowFirstColumn="0" w:firstRowLastColumn="0" w:lastRowFirstColumn="0" w:lastRowLastColumn="0"/>
          <w:trHeight w:val="1305"/>
        </w:trPr>
        <w:tc>
          <w:tcPr>
            <w:cnfStyle w:val="001000000000" w:firstRow="0" w:lastRow="0" w:firstColumn="1" w:lastColumn="0" w:oddVBand="0" w:evenVBand="0" w:oddHBand="0" w:evenHBand="0" w:firstRowFirstColumn="0" w:firstRowLastColumn="0" w:lastRowFirstColumn="0" w:lastRowLastColumn="0"/>
            <w:tcW w:w="465" w:type="dxa"/>
            <w:noWrap/>
            <w:hideMark/>
          </w:tcPr>
          <w:p w14:paraId="2380D7C9"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20E30D58"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Charcoal production</w:t>
            </w:r>
          </w:p>
        </w:tc>
        <w:tc>
          <w:tcPr>
            <w:tcW w:w="1895" w:type="dxa"/>
            <w:noWrap/>
            <w:hideMark/>
          </w:tcPr>
          <w:p w14:paraId="41839BD8"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70FE941E"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Not in operation</w:t>
            </w:r>
          </w:p>
        </w:tc>
        <w:tc>
          <w:tcPr>
            <w:tcW w:w="3783" w:type="dxa"/>
            <w:noWrap/>
            <w:hideMark/>
          </w:tcPr>
          <w:p w14:paraId="71853D41" w14:textId="4892EC08"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The machine was not as efficient as expected and produce very less charcoal with great effort which was not worth as it also </w:t>
            </w:r>
            <w:r w:rsidR="00A9570D" w:rsidRPr="00A00FCC">
              <w:rPr>
                <w:rFonts w:ascii="Calibri" w:eastAsia="Times New Roman" w:hAnsi="Calibri" w:cs="Calibri"/>
                <w:color w:val="000000"/>
                <w:szCs w:val="22"/>
              </w:rPr>
              <w:t>has</w:t>
            </w:r>
            <w:r w:rsidRPr="00A00FCC">
              <w:rPr>
                <w:rFonts w:ascii="Calibri" w:eastAsia="Times New Roman" w:hAnsi="Calibri" w:cs="Calibri"/>
                <w:color w:val="000000"/>
                <w:szCs w:val="22"/>
              </w:rPr>
              <w:t xml:space="preserve"> negative impact on health</w:t>
            </w:r>
          </w:p>
        </w:tc>
      </w:tr>
      <w:tr w:rsidR="00A00FCC" w:rsidRPr="00A00FCC" w14:paraId="38F0A83D" w14:textId="77777777" w:rsidTr="004A15CC">
        <w:trPr>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52F50AC3" w14:textId="77777777" w:rsidR="00A00FCC" w:rsidRPr="00A00FCC" w:rsidRDefault="00A00FCC" w:rsidP="00A00FCC">
            <w:pPr>
              <w:jc w:val="right"/>
              <w:rPr>
                <w:rFonts w:ascii="Calibri" w:eastAsia="Times New Roman" w:hAnsi="Calibri" w:cs="Calibri"/>
                <w:color w:val="000000"/>
                <w:szCs w:val="22"/>
              </w:rPr>
            </w:pPr>
            <w:r w:rsidRPr="00A00FCC">
              <w:rPr>
                <w:rFonts w:ascii="Calibri" w:eastAsia="Times New Roman" w:hAnsi="Calibri" w:cs="Calibri"/>
                <w:color w:val="000000"/>
                <w:szCs w:val="22"/>
              </w:rPr>
              <w:t>3</w:t>
            </w:r>
          </w:p>
        </w:tc>
        <w:tc>
          <w:tcPr>
            <w:tcW w:w="9891" w:type="dxa"/>
            <w:gridSpan w:val="4"/>
            <w:noWrap/>
            <w:hideMark/>
          </w:tcPr>
          <w:p w14:paraId="1DAAB50E"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Cs w:val="22"/>
              </w:rPr>
            </w:pPr>
            <w:r w:rsidRPr="00A00FCC">
              <w:rPr>
                <w:rFonts w:ascii="Calibri" w:eastAsia="Times New Roman" w:hAnsi="Calibri" w:cs="Calibri"/>
                <w:b/>
                <w:bCs/>
                <w:color w:val="000000"/>
                <w:szCs w:val="22"/>
              </w:rPr>
              <w:t>Shyangja</w:t>
            </w:r>
          </w:p>
        </w:tc>
      </w:tr>
      <w:tr w:rsidR="00FF58CF" w:rsidRPr="00A00FCC" w14:paraId="2301124C"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0372F0F3"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6B924403"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Bee keeping</w:t>
            </w:r>
          </w:p>
        </w:tc>
        <w:tc>
          <w:tcPr>
            <w:tcW w:w="1895" w:type="dxa"/>
            <w:noWrap/>
            <w:hideMark/>
          </w:tcPr>
          <w:p w14:paraId="65480798" w14:textId="77777777" w:rsidR="00A00FCC" w:rsidRPr="00A00FCC" w:rsidRDefault="00526B30"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175850A0"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Operating</w:t>
            </w:r>
          </w:p>
        </w:tc>
        <w:tc>
          <w:tcPr>
            <w:tcW w:w="3783" w:type="dxa"/>
            <w:noWrap/>
            <w:hideMark/>
          </w:tcPr>
          <w:p w14:paraId="3219CE03"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4A15CC" w:rsidRPr="00A00FCC" w14:paraId="184A3F25" w14:textId="77777777" w:rsidTr="004A15CC">
        <w:trPr>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7B27B2D7"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3D04DC04"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Poultry farming</w:t>
            </w:r>
          </w:p>
        </w:tc>
        <w:tc>
          <w:tcPr>
            <w:tcW w:w="1895" w:type="dxa"/>
            <w:noWrap/>
            <w:hideMark/>
          </w:tcPr>
          <w:p w14:paraId="7E794D4E"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0E97B0F6"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Operating</w:t>
            </w:r>
          </w:p>
        </w:tc>
        <w:tc>
          <w:tcPr>
            <w:tcW w:w="3783" w:type="dxa"/>
            <w:noWrap/>
            <w:hideMark/>
          </w:tcPr>
          <w:p w14:paraId="6C6C7826"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FF58CF" w:rsidRPr="00A00FCC" w14:paraId="52E9F201"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7365334C"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0C6DE80B"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Carpentry </w:t>
            </w:r>
          </w:p>
        </w:tc>
        <w:tc>
          <w:tcPr>
            <w:tcW w:w="1895" w:type="dxa"/>
            <w:noWrap/>
            <w:hideMark/>
          </w:tcPr>
          <w:p w14:paraId="6F6BA42B"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0F85EBFA"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Operating</w:t>
            </w:r>
          </w:p>
        </w:tc>
        <w:tc>
          <w:tcPr>
            <w:tcW w:w="3783" w:type="dxa"/>
            <w:noWrap/>
            <w:hideMark/>
          </w:tcPr>
          <w:p w14:paraId="1FBA8E18"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A00FCC" w:rsidRPr="00A00FCC" w14:paraId="2C91D15D" w14:textId="77777777" w:rsidTr="004A15CC">
        <w:trPr>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73F5EE8C" w14:textId="77777777" w:rsidR="00A00FCC" w:rsidRPr="00A00FCC" w:rsidRDefault="00A00FCC" w:rsidP="00A00FCC">
            <w:pPr>
              <w:jc w:val="right"/>
              <w:rPr>
                <w:rFonts w:ascii="Calibri" w:eastAsia="Times New Roman" w:hAnsi="Calibri" w:cs="Calibri"/>
                <w:color w:val="000000"/>
                <w:szCs w:val="22"/>
              </w:rPr>
            </w:pPr>
            <w:r w:rsidRPr="00A00FCC">
              <w:rPr>
                <w:rFonts w:ascii="Calibri" w:eastAsia="Times New Roman" w:hAnsi="Calibri" w:cs="Calibri"/>
                <w:color w:val="000000"/>
                <w:szCs w:val="22"/>
              </w:rPr>
              <w:t>4</w:t>
            </w:r>
          </w:p>
        </w:tc>
        <w:tc>
          <w:tcPr>
            <w:tcW w:w="9891" w:type="dxa"/>
            <w:gridSpan w:val="4"/>
            <w:noWrap/>
            <w:hideMark/>
          </w:tcPr>
          <w:p w14:paraId="3CCD5710"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Cs w:val="22"/>
              </w:rPr>
            </w:pPr>
            <w:r w:rsidRPr="00A00FCC">
              <w:rPr>
                <w:rFonts w:ascii="Calibri" w:eastAsia="Times New Roman" w:hAnsi="Calibri" w:cs="Calibri"/>
                <w:b/>
                <w:bCs/>
                <w:color w:val="000000"/>
                <w:szCs w:val="22"/>
              </w:rPr>
              <w:t>Kachanapur</w:t>
            </w:r>
          </w:p>
        </w:tc>
      </w:tr>
      <w:tr w:rsidR="00FF58CF" w:rsidRPr="00A00FCC" w14:paraId="0801B980"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71199A60"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7E443A8D" w14:textId="77777777" w:rsidR="00A00FCC" w:rsidRPr="00A00FCC" w:rsidRDefault="00526B30"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Sewing</w:t>
            </w:r>
            <w:r w:rsidR="00A00FCC" w:rsidRPr="00A00FCC">
              <w:rPr>
                <w:rFonts w:ascii="Calibri" w:eastAsia="Times New Roman" w:hAnsi="Calibri" w:cs="Calibri"/>
                <w:color w:val="000000"/>
                <w:szCs w:val="22"/>
              </w:rPr>
              <w:t xml:space="preserve"> (3)</w:t>
            </w:r>
          </w:p>
        </w:tc>
        <w:tc>
          <w:tcPr>
            <w:tcW w:w="1895" w:type="dxa"/>
            <w:noWrap/>
            <w:hideMark/>
          </w:tcPr>
          <w:p w14:paraId="1A871FCC"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4CDB903A"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Operation</w:t>
            </w:r>
          </w:p>
        </w:tc>
        <w:tc>
          <w:tcPr>
            <w:tcW w:w="3783" w:type="dxa"/>
            <w:noWrap/>
            <w:hideMark/>
          </w:tcPr>
          <w:p w14:paraId="1E38E6FA"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4A15CC" w:rsidRPr="00A00FCC" w14:paraId="5A83D5A4" w14:textId="77777777" w:rsidTr="004A15CC">
        <w:trPr>
          <w:trHeight w:val="6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45360B36"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4558FACC"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Mobile repair and maintenance</w:t>
            </w:r>
          </w:p>
        </w:tc>
        <w:tc>
          <w:tcPr>
            <w:tcW w:w="1895" w:type="dxa"/>
            <w:noWrap/>
            <w:hideMark/>
          </w:tcPr>
          <w:p w14:paraId="019A3855"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146FCEA7"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Operation</w:t>
            </w:r>
          </w:p>
        </w:tc>
        <w:tc>
          <w:tcPr>
            <w:tcW w:w="3783" w:type="dxa"/>
            <w:noWrap/>
            <w:hideMark/>
          </w:tcPr>
          <w:p w14:paraId="205791DF"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r w:rsidR="00FF58CF" w:rsidRPr="00A00FCC" w14:paraId="0E23C0B3"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0EA7CA90"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5612A72A"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Duna Tapari</w:t>
            </w:r>
            <w:r w:rsidR="00526B30">
              <w:rPr>
                <w:rFonts w:ascii="Calibri" w:eastAsia="Times New Roman" w:hAnsi="Calibri" w:cs="Calibri"/>
                <w:color w:val="000000"/>
                <w:szCs w:val="22"/>
              </w:rPr>
              <w:t xml:space="preserve"> (plate)</w:t>
            </w:r>
            <w:r w:rsidRPr="00A00FCC">
              <w:rPr>
                <w:rFonts w:ascii="Calibri" w:eastAsia="Times New Roman" w:hAnsi="Calibri" w:cs="Calibri"/>
                <w:color w:val="000000"/>
                <w:szCs w:val="22"/>
              </w:rPr>
              <w:t xml:space="preserve"> making</w:t>
            </w:r>
          </w:p>
        </w:tc>
        <w:tc>
          <w:tcPr>
            <w:tcW w:w="1895" w:type="dxa"/>
            <w:noWrap/>
            <w:hideMark/>
          </w:tcPr>
          <w:p w14:paraId="24A3E095"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3DEB844D"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Not in operation</w:t>
            </w:r>
          </w:p>
        </w:tc>
        <w:tc>
          <w:tcPr>
            <w:tcW w:w="3783" w:type="dxa"/>
            <w:noWrap/>
            <w:hideMark/>
          </w:tcPr>
          <w:p w14:paraId="0F3F6574"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Lack of demand</w:t>
            </w:r>
          </w:p>
        </w:tc>
      </w:tr>
      <w:tr w:rsidR="004A15CC" w:rsidRPr="00A00FCC" w14:paraId="3B60818C" w14:textId="77777777" w:rsidTr="004A15CC">
        <w:trPr>
          <w:trHeight w:val="6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0CA4574A"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17B57792"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Poultry farming</w:t>
            </w:r>
          </w:p>
        </w:tc>
        <w:tc>
          <w:tcPr>
            <w:tcW w:w="1895" w:type="dxa"/>
            <w:noWrap/>
            <w:hideMark/>
          </w:tcPr>
          <w:p w14:paraId="27B8CCAB"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77909189"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Operation</w:t>
            </w:r>
          </w:p>
        </w:tc>
        <w:tc>
          <w:tcPr>
            <w:tcW w:w="3783" w:type="dxa"/>
            <w:noWrap/>
            <w:hideMark/>
          </w:tcPr>
          <w:p w14:paraId="002C37AC" w14:textId="77777777" w:rsidR="00A00FCC" w:rsidRPr="00A00FCC" w:rsidRDefault="00A00FCC" w:rsidP="00A00F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business increasing among the community</w:t>
            </w:r>
          </w:p>
        </w:tc>
      </w:tr>
      <w:tr w:rsidR="00FF58CF" w:rsidRPr="00A00FCC" w14:paraId="7A927D90" w14:textId="77777777" w:rsidTr="004A15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5" w:type="dxa"/>
            <w:noWrap/>
            <w:hideMark/>
          </w:tcPr>
          <w:p w14:paraId="0056BD51" w14:textId="77777777" w:rsidR="00A00FCC" w:rsidRPr="00A00FCC" w:rsidRDefault="00A00FCC" w:rsidP="00A00FCC">
            <w:pPr>
              <w:rPr>
                <w:rFonts w:ascii="Calibri" w:eastAsia="Times New Roman" w:hAnsi="Calibri" w:cs="Calibri"/>
                <w:color w:val="000000"/>
                <w:szCs w:val="22"/>
              </w:rPr>
            </w:pPr>
            <w:r w:rsidRPr="00A00FCC">
              <w:rPr>
                <w:rFonts w:ascii="Calibri" w:eastAsia="Times New Roman" w:hAnsi="Calibri" w:cs="Calibri"/>
                <w:color w:val="000000"/>
                <w:szCs w:val="22"/>
              </w:rPr>
              <w:t> </w:t>
            </w:r>
          </w:p>
        </w:tc>
        <w:tc>
          <w:tcPr>
            <w:tcW w:w="2045" w:type="dxa"/>
            <w:noWrap/>
            <w:hideMark/>
          </w:tcPr>
          <w:p w14:paraId="1AA98C0B"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xml:space="preserve">Carpentry </w:t>
            </w:r>
          </w:p>
        </w:tc>
        <w:tc>
          <w:tcPr>
            <w:tcW w:w="1895" w:type="dxa"/>
            <w:noWrap/>
            <w:hideMark/>
          </w:tcPr>
          <w:p w14:paraId="756E3DA3"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Training</w:t>
            </w:r>
          </w:p>
        </w:tc>
        <w:tc>
          <w:tcPr>
            <w:tcW w:w="2165" w:type="dxa"/>
            <w:noWrap/>
            <w:hideMark/>
          </w:tcPr>
          <w:p w14:paraId="213F94E7"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Operation</w:t>
            </w:r>
          </w:p>
        </w:tc>
        <w:tc>
          <w:tcPr>
            <w:tcW w:w="3783" w:type="dxa"/>
            <w:noWrap/>
            <w:hideMark/>
          </w:tcPr>
          <w:p w14:paraId="1F40232F" w14:textId="77777777" w:rsidR="00A00FCC" w:rsidRPr="00A00FCC" w:rsidRDefault="00A00FCC" w:rsidP="00A00F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2"/>
              </w:rPr>
            </w:pPr>
            <w:r w:rsidRPr="00A00FCC">
              <w:rPr>
                <w:rFonts w:ascii="Calibri" w:eastAsia="Times New Roman" w:hAnsi="Calibri" w:cs="Calibri"/>
                <w:color w:val="000000"/>
                <w:szCs w:val="22"/>
              </w:rPr>
              <w:t> </w:t>
            </w:r>
          </w:p>
        </w:tc>
      </w:tr>
    </w:tbl>
    <w:p w14:paraId="60E8060E" w14:textId="77777777" w:rsidR="002A164C" w:rsidRDefault="001E29A8" w:rsidP="001E29A8">
      <w:pPr>
        <w:pStyle w:val="Heading2"/>
      </w:pPr>
      <w:r>
        <w:lastRenderedPageBreak/>
        <w:t>4.5 Business Service Provider</w:t>
      </w:r>
    </w:p>
    <w:p w14:paraId="403D33F5" w14:textId="77777777" w:rsidR="00A9570D" w:rsidRPr="00A9570D" w:rsidRDefault="00A9570D" w:rsidP="00BD2CAF"/>
    <w:p w14:paraId="06FF14ED" w14:textId="74E8AFA9" w:rsidR="00427015" w:rsidRPr="00427015" w:rsidRDefault="00427015" w:rsidP="00427015">
      <w:pPr>
        <w:pStyle w:val="BodyText"/>
        <w:spacing w:line="360" w:lineRule="auto"/>
        <w:jc w:val="both"/>
        <w:rPr>
          <w:rFonts w:ascii="Arial" w:hAnsi="Arial" w:cs="Arial"/>
          <w:b w:val="0"/>
          <w:bCs/>
          <w:sz w:val="22"/>
          <w:szCs w:val="22"/>
        </w:rPr>
      </w:pPr>
      <w:r w:rsidRPr="00427015">
        <w:rPr>
          <w:rFonts w:ascii="Arial" w:hAnsi="Arial" w:cs="Arial"/>
          <w:b w:val="0"/>
          <w:bCs/>
          <w:sz w:val="22"/>
          <w:szCs w:val="22"/>
        </w:rPr>
        <w:t>In all four CREEs business service provider</w:t>
      </w:r>
      <w:r w:rsidR="00963895">
        <w:rPr>
          <w:rFonts w:ascii="Arial" w:hAnsi="Arial" w:cs="Arial"/>
          <w:b w:val="0"/>
          <w:bCs/>
          <w:sz w:val="22"/>
          <w:szCs w:val="22"/>
        </w:rPr>
        <w:t>s are</w:t>
      </w:r>
      <w:r w:rsidRPr="00427015">
        <w:rPr>
          <w:rFonts w:ascii="Arial" w:hAnsi="Arial" w:cs="Arial"/>
          <w:b w:val="0"/>
          <w:bCs/>
          <w:sz w:val="22"/>
          <w:szCs w:val="22"/>
        </w:rPr>
        <w:t xml:space="preserve"> found </w:t>
      </w:r>
      <w:r w:rsidR="00963895">
        <w:rPr>
          <w:rFonts w:ascii="Arial" w:hAnsi="Arial" w:cs="Arial"/>
          <w:b w:val="0"/>
          <w:bCs/>
          <w:sz w:val="22"/>
          <w:szCs w:val="22"/>
        </w:rPr>
        <w:t xml:space="preserve">to be </w:t>
      </w:r>
      <w:r w:rsidRPr="00427015">
        <w:rPr>
          <w:rFonts w:ascii="Arial" w:hAnsi="Arial" w:cs="Arial"/>
          <w:b w:val="0"/>
          <w:bCs/>
          <w:sz w:val="22"/>
          <w:szCs w:val="22"/>
        </w:rPr>
        <w:t xml:space="preserve">inactive after the project is phased out. The reason </w:t>
      </w:r>
      <w:r w:rsidR="007A350A">
        <w:rPr>
          <w:rFonts w:ascii="Arial" w:hAnsi="Arial" w:cs="Arial"/>
          <w:b w:val="0"/>
          <w:bCs/>
          <w:sz w:val="22"/>
          <w:szCs w:val="22"/>
        </w:rPr>
        <w:t xml:space="preserve">behind </w:t>
      </w:r>
      <w:r w:rsidR="004234C8">
        <w:rPr>
          <w:rFonts w:ascii="Arial" w:hAnsi="Arial" w:cs="Arial"/>
          <w:b w:val="0"/>
          <w:bCs/>
          <w:sz w:val="22"/>
          <w:szCs w:val="22"/>
        </w:rPr>
        <w:t xml:space="preserve">this is mainly due to the </w:t>
      </w:r>
      <w:r w:rsidRPr="00427015">
        <w:rPr>
          <w:rFonts w:ascii="Arial" w:hAnsi="Arial" w:cs="Arial"/>
          <w:b w:val="0"/>
          <w:bCs/>
          <w:sz w:val="22"/>
          <w:szCs w:val="22"/>
        </w:rPr>
        <w:t xml:space="preserve">social cultural behavior </w:t>
      </w:r>
      <w:r w:rsidR="004234C8">
        <w:rPr>
          <w:rFonts w:ascii="Arial" w:hAnsi="Arial" w:cs="Arial"/>
          <w:b w:val="0"/>
          <w:bCs/>
          <w:sz w:val="22"/>
          <w:szCs w:val="22"/>
        </w:rPr>
        <w:t xml:space="preserve">present in rural areas </w:t>
      </w:r>
      <w:r w:rsidRPr="00427015">
        <w:rPr>
          <w:rFonts w:ascii="Arial" w:hAnsi="Arial" w:cs="Arial"/>
          <w:b w:val="0"/>
          <w:bCs/>
          <w:sz w:val="22"/>
          <w:szCs w:val="22"/>
        </w:rPr>
        <w:t>where everyone share</w:t>
      </w:r>
      <w:r w:rsidR="004234C8">
        <w:rPr>
          <w:rFonts w:ascii="Arial" w:hAnsi="Arial" w:cs="Arial"/>
          <w:b w:val="0"/>
          <w:bCs/>
          <w:sz w:val="22"/>
          <w:szCs w:val="22"/>
        </w:rPr>
        <w:t>s</w:t>
      </w:r>
      <w:r w:rsidRPr="00427015">
        <w:rPr>
          <w:rFonts w:ascii="Arial" w:hAnsi="Arial" w:cs="Arial"/>
          <w:b w:val="0"/>
          <w:bCs/>
          <w:sz w:val="22"/>
          <w:szCs w:val="22"/>
        </w:rPr>
        <w:t xml:space="preserve"> the resources and knowledge</w:t>
      </w:r>
      <w:r w:rsidR="00A30B04">
        <w:rPr>
          <w:rFonts w:ascii="Arial" w:hAnsi="Arial" w:cs="Arial"/>
          <w:b w:val="0"/>
          <w:bCs/>
          <w:sz w:val="22"/>
          <w:szCs w:val="22"/>
        </w:rPr>
        <w:t>. Hence, monetizing such services by the trainees and trainers are not practiced, as trainers are hesitant to charge a fee for their service and trainees are unware of bearing monetary cost for the service provided</w:t>
      </w:r>
      <w:r w:rsidRPr="00427015">
        <w:rPr>
          <w:rFonts w:ascii="Arial" w:hAnsi="Arial" w:cs="Arial"/>
          <w:b w:val="0"/>
          <w:bCs/>
          <w:sz w:val="22"/>
          <w:szCs w:val="22"/>
        </w:rPr>
        <w:t xml:space="preserve">. Service providers sometime are providing the support giving the people information about the potential business, linkages </w:t>
      </w:r>
      <w:r w:rsidR="00A9570D" w:rsidRPr="00427015">
        <w:rPr>
          <w:rFonts w:ascii="Arial" w:hAnsi="Arial" w:cs="Arial"/>
          <w:b w:val="0"/>
          <w:bCs/>
          <w:sz w:val="22"/>
          <w:szCs w:val="22"/>
        </w:rPr>
        <w:t>and</w:t>
      </w:r>
      <w:r w:rsidRPr="00427015">
        <w:rPr>
          <w:rFonts w:ascii="Arial" w:hAnsi="Arial" w:cs="Arial"/>
          <w:b w:val="0"/>
          <w:bCs/>
          <w:sz w:val="22"/>
          <w:szCs w:val="22"/>
        </w:rPr>
        <w:t xml:space="preserve"> help them </w:t>
      </w:r>
      <w:r w:rsidR="00A9570D">
        <w:rPr>
          <w:rFonts w:ascii="Arial" w:hAnsi="Arial" w:cs="Arial"/>
          <w:b w:val="0"/>
          <w:bCs/>
          <w:sz w:val="22"/>
          <w:szCs w:val="22"/>
        </w:rPr>
        <w:t>to</w:t>
      </w:r>
      <w:r w:rsidRPr="00427015">
        <w:rPr>
          <w:rFonts w:ascii="Arial" w:hAnsi="Arial" w:cs="Arial"/>
          <w:b w:val="0"/>
          <w:bCs/>
          <w:sz w:val="22"/>
          <w:szCs w:val="22"/>
        </w:rPr>
        <w:t xml:space="preserve"> prepar</w:t>
      </w:r>
      <w:r w:rsidR="00A9570D">
        <w:rPr>
          <w:rFonts w:ascii="Arial" w:hAnsi="Arial" w:cs="Arial"/>
          <w:b w:val="0"/>
          <w:bCs/>
          <w:sz w:val="22"/>
          <w:szCs w:val="22"/>
        </w:rPr>
        <w:t>e a</w:t>
      </w:r>
      <w:r w:rsidRPr="00427015">
        <w:rPr>
          <w:rFonts w:ascii="Arial" w:hAnsi="Arial" w:cs="Arial"/>
          <w:b w:val="0"/>
          <w:bCs/>
          <w:sz w:val="22"/>
          <w:szCs w:val="22"/>
        </w:rPr>
        <w:t xml:space="preserve"> business plan not as business but as a social service and help.</w:t>
      </w:r>
      <w:r w:rsidR="009D63E8">
        <w:rPr>
          <w:rFonts w:ascii="Arial" w:hAnsi="Arial" w:cs="Arial"/>
          <w:b w:val="0"/>
          <w:bCs/>
          <w:sz w:val="22"/>
          <w:szCs w:val="22"/>
        </w:rPr>
        <w:t xml:space="preserve"> Besides as per programme approach the business service providers are expected to be paid from the CREE from the income generated </w:t>
      </w:r>
      <w:r w:rsidR="003B08B4">
        <w:rPr>
          <w:rFonts w:ascii="Arial" w:hAnsi="Arial" w:cs="Arial"/>
          <w:b w:val="0"/>
          <w:bCs/>
          <w:sz w:val="22"/>
          <w:szCs w:val="22"/>
        </w:rPr>
        <w:t>through</w:t>
      </w:r>
      <w:r w:rsidR="009D63E8">
        <w:rPr>
          <w:rFonts w:ascii="Arial" w:hAnsi="Arial" w:cs="Arial"/>
          <w:b w:val="0"/>
          <w:bCs/>
          <w:sz w:val="22"/>
          <w:szCs w:val="22"/>
        </w:rPr>
        <w:t xml:space="preserve"> the PEU promotion, but none of the </w:t>
      </w:r>
      <w:r w:rsidR="00313D8E">
        <w:rPr>
          <w:rFonts w:ascii="Arial" w:hAnsi="Arial" w:cs="Arial"/>
          <w:b w:val="0"/>
          <w:bCs/>
          <w:sz w:val="22"/>
          <w:szCs w:val="22"/>
        </w:rPr>
        <w:t>CREE did</w:t>
      </w:r>
      <w:r w:rsidR="008A7BD3">
        <w:rPr>
          <w:rFonts w:ascii="Arial" w:hAnsi="Arial" w:cs="Arial"/>
          <w:b w:val="0"/>
          <w:bCs/>
          <w:sz w:val="22"/>
          <w:szCs w:val="22"/>
        </w:rPr>
        <w:t xml:space="preserve"> so or ordered the SP</w:t>
      </w:r>
      <w:r w:rsidR="009D63E8">
        <w:rPr>
          <w:rFonts w:ascii="Arial" w:hAnsi="Arial" w:cs="Arial"/>
          <w:b w:val="0"/>
          <w:bCs/>
          <w:sz w:val="22"/>
          <w:szCs w:val="22"/>
        </w:rPr>
        <w:t>.</w:t>
      </w:r>
    </w:p>
    <w:p w14:paraId="02D27030" w14:textId="77777777" w:rsidR="008C2A27" w:rsidRDefault="008C2A27" w:rsidP="00053D7D">
      <w:pPr>
        <w:pStyle w:val="Heading1"/>
        <w:numPr>
          <w:ilvl w:val="0"/>
          <w:numId w:val="2"/>
        </w:numPr>
      </w:pPr>
      <w:r>
        <w:t>Findings</w:t>
      </w:r>
    </w:p>
    <w:p w14:paraId="5E269BBB" w14:textId="77777777" w:rsidR="00D71BDD" w:rsidRPr="002A164C" w:rsidRDefault="00D71BDD" w:rsidP="00A02FAD">
      <w:pPr>
        <w:pStyle w:val="BodyText"/>
        <w:spacing w:line="360" w:lineRule="auto"/>
        <w:jc w:val="both"/>
        <w:rPr>
          <w:rFonts w:ascii="Arial" w:hAnsi="Arial" w:cs="Arial"/>
          <w:b w:val="0"/>
          <w:bCs/>
          <w:sz w:val="22"/>
          <w:szCs w:val="22"/>
        </w:rPr>
      </w:pPr>
      <w:r w:rsidRPr="002A164C">
        <w:rPr>
          <w:rFonts w:ascii="Arial" w:hAnsi="Arial" w:cs="Arial"/>
          <w:b w:val="0"/>
          <w:bCs/>
          <w:sz w:val="22"/>
          <w:szCs w:val="22"/>
        </w:rPr>
        <w:t>CREE members also mentioned that they can have more PEU activities if they could be provided with various ski</w:t>
      </w:r>
      <w:r w:rsidR="00963895">
        <w:rPr>
          <w:rFonts w:ascii="Arial" w:hAnsi="Arial" w:cs="Arial"/>
          <w:b w:val="0"/>
          <w:bCs/>
          <w:sz w:val="22"/>
          <w:szCs w:val="22"/>
        </w:rPr>
        <w:t>ll development trainings</w:t>
      </w:r>
      <w:r w:rsidRPr="002A164C">
        <w:rPr>
          <w:rFonts w:ascii="Arial" w:hAnsi="Arial" w:cs="Arial"/>
          <w:b w:val="0"/>
          <w:bCs/>
          <w:sz w:val="22"/>
          <w:szCs w:val="22"/>
        </w:rPr>
        <w:t>. CREE members also suggested for refresher or advanced training to the entrepreneurs who are running their business with the training support from the project.</w:t>
      </w:r>
    </w:p>
    <w:p w14:paraId="0A313AEB" w14:textId="77777777" w:rsidR="008C2A27" w:rsidRDefault="008C2A27" w:rsidP="00053D7D">
      <w:pPr>
        <w:pStyle w:val="Heading1"/>
        <w:numPr>
          <w:ilvl w:val="0"/>
          <w:numId w:val="2"/>
        </w:numPr>
      </w:pPr>
      <w:r>
        <w:t>Challenges</w:t>
      </w:r>
    </w:p>
    <w:p w14:paraId="1DADF5A8" w14:textId="77777777" w:rsidR="00D71BDD" w:rsidRDefault="00D71BDD" w:rsidP="0021561B">
      <w:pPr>
        <w:pStyle w:val="BodyText"/>
        <w:numPr>
          <w:ilvl w:val="0"/>
          <w:numId w:val="6"/>
        </w:numPr>
        <w:spacing w:line="360" w:lineRule="auto"/>
        <w:jc w:val="both"/>
        <w:rPr>
          <w:rFonts w:ascii="Arial" w:hAnsi="Arial" w:cs="Arial"/>
          <w:b w:val="0"/>
          <w:bCs/>
          <w:sz w:val="22"/>
          <w:szCs w:val="22"/>
        </w:rPr>
      </w:pPr>
      <w:r w:rsidRPr="003D09BC">
        <w:rPr>
          <w:rFonts w:ascii="Arial" w:hAnsi="Arial" w:cs="Arial"/>
          <w:b w:val="0"/>
          <w:bCs/>
          <w:sz w:val="22"/>
          <w:szCs w:val="22"/>
        </w:rPr>
        <w:t>In all CREE</w:t>
      </w:r>
      <w:r w:rsidR="008A7BD3">
        <w:rPr>
          <w:rFonts w:ascii="Arial" w:hAnsi="Arial" w:cs="Arial"/>
          <w:b w:val="0"/>
          <w:bCs/>
          <w:sz w:val="22"/>
          <w:szCs w:val="22"/>
        </w:rPr>
        <w:t>s</w:t>
      </w:r>
      <w:r w:rsidRPr="003D09BC">
        <w:rPr>
          <w:rFonts w:ascii="Arial" w:hAnsi="Arial" w:cs="Arial"/>
          <w:b w:val="0"/>
          <w:bCs/>
          <w:sz w:val="22"/>
          <w:szCs w:val="22"/>
        </w:rPr>
        <w:t xml:space="preserve"> the members mentioned that they are not happy with the services provided from NEA regarding the maintenance and transformer and meter availability. They expressed that NEA is not behaving fairly as they serve their own customer and CREE have to depend on them for many services.</w:t>
      </w:r>
    </w:p>
    <w:p w14:paraId="35B5EEEC" w14:textId="77777777" w:rsidR="00460794" w:rsidRDefault="00460794" w:rsidP="003D09BC">
      <w:pPr>
        <w:pStyle w:val="BodyText"/>
        <w:spacing w:line="360" w:lineRule="auto"/>
        <w:jc w:val="both"/>
        <w:rPr>
          <w:rFonts w:ascii="Arial" w:hAnsi="Arial" w:cs="Arial"/>
          <w:b w:val="0"/>
          <w:bCs/>
          <w:sz w:val="22"/>
          <w:szCs w:val="22"/>
        </w:rPr>
      </w:pPr>
    </w:p>
    <w:p w14:paraId="1F9B92C0" w14:textId="77777777" w:rsidR="00460794" w:rsidRPr="003D09BC" w:rsidRDefault="00460794" w:rsidP="0021561B">
      <w:pPr>
        <w:pStyle w:val="BodyText"/>
        <w:numPr>
          <w:ilvl w:val="0"/>
          <w:numId w:val="6"/>
        </w:numPr>
        <w:spacing w:line="360" w:lineRule="auto"/>
        <w:jc w:val="both"/>
        <w:rPr>
          <w:rFonts w:ascii="Arial" w:hAnsi="Arial" w:cs="Arial"/>
          <w:b w:val="0"/>
          <w:bCs/>
          <w:sz w:val="22"/>
          <w:szCs w:val="22"/>
        </w:rPr>
      </w:pPr>
      <w:r w:rsidRPr="00460794">
        <w:rPr>
          <w:rFonts w:ascii="Arial" w:hAnsi="Arial" w:cs="Arial"/>
          <w:b w:val="0"/>
          <w:bCs/>
          <w:sz w:val="22"/>
          <w:szCs w:val="22"/>
        </w:rPr>
        <w:t>Policy level agr</w:t>
      </w:r>
      <w:r>
        <w:rPr>
          <w:rFonts w:ascii="Arial" w:hAnsi="Arial" w:cs="Arial"/>
          <w:b w:val="0"/>
          <w:bCs/>
          <w:sz w:val="22"/>
          <w:szCs w:val="22"/>
        </w:rPr>
        <w:t>eement with NEA not implemented and NEA seems to be very reluctan</w:t>
      </w:r>
      <w:r w:rsidR="009E3D79">
        <w:rPr>
          <w:rFonts w:ascii="Arial" w:hAnsi="Arial" w:cs="Arial"/>
          <w:b w:val="0"/>
          <w:bCs/>
          <w:sz w:val="22"/>
          <w:szCs w:val="22"/>
        </w:rPr>
        <w:t>t to give the big</w:t>
      </w:r>
      <w:r>
        <w:rPr>
          <w:rFonts w:ascii="Arial" w:hAnsi="Arial" w:cs="Arial"/>
          <w:b w:val="0"/>
          <w:bCs/>
          <w:sz w:val="22"/>
          <w:szCs w:val="22"/>
        </w:rPr>
        <w:t xml:space="preserve"> business to CREE.</w:t>
      </w:r>
    </w:p>
    <w:p w14:paraId="2E59A060" w14:textId="77777777" w:rsidR="00D71BDD" w:rsidRDefault="00D71BDD" w:rsidP="00A02FAD">
      <w:pPr>
        <w:pStyle w:val="ListParagraph"/>
        <w:spacing w:after="0" w:line="360" w:lineRule="auto"/>
        <w:ind w:left="360"/>
        <w:jc w:val="both"/>
        <w:rPr>
          <w:rFonts w:ascii="Calibri" w:hAnsi="Calibri" w:cs="Calibri"/>
          <w:szCs w:val="24"/>
        </w:rPr>
      </w:pPr>
    </w:p>
    <w:p w14:paraId="3F6A476F" w14:textId="6DBD4097" w:rsidR="00D71BDD" w:rsidRPr="003D09BC" w:rsidRDefault="00D71BDD" w:rsidP="0021561B">
      <w:pPr>
        <w:pStyle w:val="BodyText"/>
        <w:numPr>
          <w:ilvl w:val="0"/>
          <w:numId w:val="6"/>
        </w:numPr>
        <w:spacing w:line="360" w:lineRule="auto"/>
        <w:jc w:val="both"/>
        <w:rPr>
          <w:rFonts w:ascii="Arial" w:hAnsi="Arial" w:cs="Arial"/>
          <w:b w:val="0"/>
          <w:bCs/>
          <w:sz w:val="22"/>
          <w:szCs w:val="22"/>
        </w:rPr>
      </w:pPr>
      <w:r w:rsidRPr="003D09BC">
        <w:rPr>
          <w:rFonts w:ascii="Arial" w:hAnsi="Arial" w:cs="Arial"/>
          <w:b w:val="0"/>
          <w:bCs/>
          <w:sz w:val="22"/>
          <w:szCs w:val="22"/>
        </w:rPr>
        <w:t>CREE members also mentioned that they are facing challenge to get the benefit</w:t>
      </w:r>
      <w:r w:rsidR="008D1941">
        <w:rPr>
          <w:rFonts w:ascii="Arial" w:hAnsi="Arial" w:cs="Arial"/>
          <w:b w:val="0"/>
          <w:bCs/>
          <w:sz w:val="22"/>
          <w:szCs w:val="22"/>
        </w:rPr>
        <w:t>/support</w:t>
      </w:r>
      <w:r w:rsidRPr="003D09BC">
        <w:rPr>
          <w:rFonts w:ascii="Arial" w:hAnsi="Arial" w:cs="Arial"/>
          <w:b w:val="0"/>
          <w:bCs/>
          <w:sz w:val="22"/>
          <w:szCs w:val="22"/>
        </w:rPr>
        <w:t xml:space="preserve"> from municipality</w:t>
      </w:r>
      <w:r w:rsidR="008D1941">
        <w:rPr>
          <w:rFonts w:ascii="Arial" w:hAnsi="Arial" w:cs="Arial"/>
          <w:b w:val="0"/>
          <w:bCs/>
          <w:sz w:val="22"/>
          <w:szCs w:val="22"/>
        </w:rPr>
        <w:t>. Rural municipalities tend to put community rural electrification out of their scope of work and not in their mandate</w:t>
      </w:r>
      <w:r w:rsidRPr="003D09BC">
        <w:rPr>
          <w:rFonts w:ascii="Arial" w:hAnsi="Arial" w:cs="Arial"/>
          <w:b w:val="0"/>
          <w:bCs/>
          <w:sz w:val="22"/>
          <w:szCs w:val="22"/>
        </w:rPr>
        <w:t>.</w:t>
      </w:r>
      <w:r w:rsidR="00D473F4">
        <w:rPr>
          <w:rFonts w:ascii="Arial" w:hAnsi="Arial" w:cs="Arial"/>
          <w:b w:val="0"/>
          <w:bCs/>
          <w:sz w:val="22"/>
          <w:szCs w:val="22"/>
        </w:rPr>
        <w:t xml:space="preserve"> There is lack of coordination between the CREE and the municipali</w:t>
      </w:r>
      <w:r w:rsidR="001716A3">
        <w:rPr>
          <w:rFonts w:ascii="Arial" w:hAnsi="Arial" w:cs="Arial"/>
          <w:b w:val="0"/>
          <w:bCs/>
          <w:sz w:val="22"/>
          <w:szCs w:val="22"/>
        </w:rPr>
        <w:t xml:space="preserve">ty </w:t>
      </w:r>
      <w:r w:rsidR="00D473F4">
        <w:rPr>
          <w:rFonts w:ascii="Arial" w:hAnsi="Arial" w:cs="Arial"/>
          <w:b w:val="0"/>
          <w:bCs/>
          <w:sz w:val="22"/>
          <w:szCs w:val="22"/>
        </w:rPr>
        <w:t xml:space="preserve">because of the political </w:t>
      </w:r>
      <w:r w:rsidR="000D6FFE">
        <w:rPr>
          <w:rFonts w:ascii="Arial" w:hAnsi="Arial" w:cs="Arial"/>
          <w:b w:val="0"/>
          <w:bCs/>
          <w:sz w:val="22"/>
          <w:szCs w:val="22"/>
        </w:rPr>
        <w:t xml:space="preserve">alliance of the elected representative opposing the political inclination of the CREE members. </w:t>
      </w:r>
      <w:r w:rsidR="00D473F4">
        <w:rPr>
          <w:rFonts w:ascii="Arial" w:hAnsi="Arial" w:cs="Arial"/>
          <w:b w:val="0"/>
          <w:bCs/>
          <w:sz w:val="22"/>
          <w:szCs w:val="22"/>
        </w:rPr>
        <w:t xml:space="preserve"> Because of this CREE</w:t>
      </w:r>
      <w:r w:rsidR="008A7BD3">
        <w:rPr>
          <w:rFonts w:ascii="Arial" w:hAnsi="Arial" w:cs="Arial"/>
          <w:b w:val="0"/>
          <w:bCs/>
          <w:sz w:val="22"/>
          <w:szCs w:val="22"/>
        </w:rPr>
        <w:t xml:space="preserve">s </w:t>
      </w:r>
      <w:r w:rsidR="00313D8E">
        <w:rPr>
          <w:rFonts w:ascii="Arial" w:hAnsi="Arial" w:cs="Arial"/>
          <w:b w:val="0"/>
          <w:bCs/>
          <w:sz w:val="22"/>
          <w:szCs w:val="22"/>
        </w:rPr>
        <w:t>are facing</w:t>
      </w:r>
      <w:r w:rsidR="00D473F4">
        <w:rPr>
          <w:rFonts w:ascii="Arial" w:hAnsi="Arial" w:cs="Arial"/>
          <w:b w:val="0"/>
          <w:bCs/>
          <w:sz w:val="22"/>
          <w:szCs w:val="22"/>
        </w:rPr>
        <w:t xml:space="preserve"> problem to get </w:t>
      </w:r>
      <w:r w:rsidR="00D473F4">
        <w:rPr>
          <w:rFonts w:ascii="Arial" w:hAnsi="Arial" w:cs="Arial"/>
          <w:b w:val="0"/>
          <w:bCs/>
          <w:sz w:val="22"/>
          <w:szCs w:val="22"/>
        </w:rPr>
        <w:lastRenderedPageBreak/>
        <w:t>enough support from the municipality level and municipality seems to be less responsive and less ownership towards CREE.</w:t>
      </w:r>
    </w:p>
    <w:p w14:paraId="6B434EE1" w14:textId="77777777" w:rsidR="00D71BDD" w:rsidRPr="009B2C16" w:rsidRDefault="00D71BDD" w:rsidP="009B2C16">
      <w:pPr>
        <w:pStyle w:val="BodyText"/>
        <w:spacing w:line="360" w:lineRule="auto"/>
        <w:ind w:left="360"/>
        <w:jc w:val="both"/>
        <w:rPr>
          <w:rFonts w:ascii="Arial" w:hAnsi="Arial" w:cs="Arial"/>
          <w:b w:val="0"/>
          <w:bCs/>
          <w:sz w:val="22"/>
          <w:szCs w:val="22"/>
        </w:rPr>
      </w:pPr>
    </w:p>
    <w:p w14:paraId="1035FA9D" w14:textId="77777777" w:rsidR="00D71BDD" w:rsidRPr="003D09BC" w:rsidRDefault="00D71BDD" w:rsidP="0021561B">
      <w:pPr>
        <w:pStyle w:val="BodyText"/>
        <w:numPr>
          <w:ilvl w:val="0"/>
          <w:numId w:val="6"/>
        </w:numPr>
        <w:spacing w:line="360" w:lineRule="auto"/>
        <w:jc w:val="both"/>
        <w:rPr>
          <w:rFonts w:ascii="Arial" w:hAnsi="Arial" w:cs="Arial"/>
          <w:b w:val="0"/>
          <w:bCs/>
          <w:sz w:val="22"/>
          <w:szCs w:val="22"/>
        </w:rPr>
      </w:pPr>
      <w:r w:rsidRPr="003D09BC">
        <w:rPr>
          <w:rFonts w:ascii="Arial" w:hAnsi="Arial" w:cs="Arial"/>
          <w:b w:val="0"/>
          <w:bCs/>
          <w:sz w:val="22"/>
          <w:szCs w:val="22"/>
        </w:rPr>
        <w:t>One of the challenge CREE</w:t>
      </w:r>
      <w:r w:rsidR="000D6FFE">
        <w:rPr>
          <w:rFonts w:ascii="Arial" w:hAnsi="Arial" w:cs="Arial"/>
          <w:b w:val="0"/>
          <w:bCs/>
          <w:sz w:val="22"/>
          <w:szCs w:val="22"/>
        </w:rPr>
        <w:t>s</w:t>
      </w:r>
      <w:r w:rsidRPr="003D09BC">
        <w:rPr>
          <w:rFonts w:ascii="Arial" w:hAnsi="Arial" w:cs="Arial"/>
          <w:b w:val="0"/>
          <w:bCs/>
          <w:sz w:val="22"/>
          <w:szCs w:val="22"/>
        </w:rPr>
        <w:t xml:space="preserve"> in </w:t>
      </w:r>
      <w:r w:rsidR="000D6FFE">
        <w:rPr>
          <w:rFonts w:ascii="Arial" w:hAnsi="Arial" w:cs="Arial"/>
          <w:b w:val="0"/>
          <w:bCs/>
          <w:sz w:val="22"/>
          <w:szCs w:val="22"/>
        </w:rPr>
        <w:t>Banke district is</w:t>
      </w:r>
      <w:r w:rsidRPr="003D09BC">
        <w:rPr>
          <w:rFonts w:ascii="Arial" w:hAnsi="Arial" w:cs="Arial"/>
          <w:b w:val="0"/>
          <w:bCs/>
          <w:sz w:val="22"/>
          <w:szCs w:val="22"/>
        </w:rPr>
        <w:t xml:space="preserve"> facing to promote PEU activities </w:t>
      </w:r>
      <w:r w:rsidR="000D6FFE">
        <w:rPr>
          <w:rFonts w:ascii="Arial" w:hAnsi="Arial" w:cs="Arial"/>
          <w:b w:val="0"/>
          <w:bCs/>
          <w:sz w:val="22"/>
          <w:szCs w:val="22"/>
        </w:rPr>
        <w:t xml:space="preserve">to get access to bigger markets </w:t>
      </w:r>
      <w:r w:rsidRPr="003D09BC">
        <w:rPr>
          <w:rFonts w:ascii="Arial" w:hAnsi="Arial" w:cs="Arial"/>
          <w:b w:val="0"/>
          <w:bCs/>
          <w:sz w:val="22"/>
          <w:szCs w:val="22"/>
        </w:rPr>
        <w:t>is open boarder to India</w:t>
      </w:r>
      <w:r w:rsidR="000D6FFE">
        <w:rPr>
          <w:rFonts w:ascii="Arial" w:hAnsi="Arial" w:cs="Arial"/>
          <w:b w:val="0"/>
          <w:bCs/>
          <w:sz w:val="22"/>
          <w:szCs w:val="22"/>
        </w:rPr>
        <w:t xml:space="preserve">. </w:t>
      </w:r>
      <w:r w:rsidRPr="003D09BC">
        <w:rPr>
          <w:rFonts w:ascii="Arial" w:hAnsi="Arial" w:cs="Arial"/>
          <w:b w:val="0"/>
          <w:bCs/>
          <w:sz w:val="22"/>
          <w:szCs w:val="22"/>
        </w:rPr>
        <w:t xml:space="preserve"> </w:t>
      </w:r>
      <w:r w:rsidR="000D6FFE">
        <w:rPr>
          <w:rFonts w:ascii="Arial" w:hAnsi="Arial" w:cs="Arial"/>
          <w:b w:val="0"/>
          <w:bCs/>
          <w:sz w:val="22"/>
          <w:szCs w:val="22"/>
        </w:rPr>
        <w:t>A</w:t>
      </w:r>
      <w:r w:rsidRPr="003D09BC">
        <w:rPr>
          <w:rFonts w:ascii="Arial" w:hAnsi="Arial" w:cs="Arial"/>
          <w:b w:val="0"/>
          <w:bCs/>
          <w:sz w:val="22"/>
          <w:szCs w:val="22"/>
        </w:rPr>
        <w:t>s cost wise they are not being able to compete with the Indian product</w:t>
      </w:r>
      <w:r w:rsidR="008A7BD3">
        <w:rPr>
          <w:rFonts w:ascii="Arial" w:hAnsi="Arial" w:cs="Arial"/>
          <w:b w:val="0"/>
          <w:bCs/>
          <w:sz w:val="22"/>
          <w:szCs w:val="22"/>
        </w:rPr>
        <w:t>s</w:t>
      </w:r>
      <w:r w:rsidR="000D6FFE">
        <w:rPr>
          <w:rFonts w:ascii="Arial" w:hAnsi="Arial" w:cs="Arial"/>
          <w:b w:val="0"/>
          <w:bCs/>
          <w:sz w:val="22"/>
          <w:szCs w:val="22"/>
        </w:rPr>
        <w:t xml:space="preserve"> and value addition/service</w:t>
      </w:r>
      <w:r w:rsidR="008A7BD3">
        <w:rPr>
          <w:rFonts w:ascii="Arial" w:hAnsi="Arial" w:cs="Arial"/>
          <w:b w:val="0"/>
          <w:bCs/>
          <w:sz w:val="22"/>
          <w:szCs w:val="22"/>
        </w:rPr>
        <w:t>s</w:t>
      </w:r>
      <w:r w:rsidR="000D6FFE">
        <w:rPr>
          <w:rFonts w:ascii="Arial" w:hAnsi="Arial" w:cs="Arial"/>
          <w:b w:val="0"/>
          <w:bCs/>
          <w:sz w:val="22"/>
          <w:szCs w:val="22"/>
        </w:rPr>
        <w:t xml:space="preserve"> required to enter those markets is not present.</w:t>
      </w:r>
      <w:r w:rsidRPr="003D09BC">
        <w:rPr>
          <w:rFonts w:ascii="Arial" w:hAnsi="Arial" w:cs="Arial"/>
          <w:b w:val="0"/>
          <w:bCs/>
          <w:sz w:val="22"/>
          <w:szCs w:val="22"/>
        </w:rPr>
        <w:t xml:space="preserve"> E.g. Poultry farming</w:t>
      </w:r>
      <w:r w:rsidR="000D6FFE">
        <w:rPr>
          <w:rFonts w:ascii="Arial" w:hAnsi="Arial" w:cs="Arial"/>
          <w:b w:val="0"/>
          <w:bCs/>
          <w:sz w:val="22"/>
          <w:szCs w:val="22"/>
        </w:rPr>
        <w:t xml:space="preserve">, carpentry whose products are only locally consumed if they have to </w:t>
      </w:r>
      <w:r w:rsidR="001F4210">
        <w:rPr>
          <w:rFonts w:ascii="Arial" w:hAnsi="Arial" w:cs="Arial"/>
          <w:b w:val="0"/>
          <w:bCs/>
          <w:sz w:val="22"/>
          <w:szCs w:val="22"/>
        </w:rPr>
        <w:t>reach bigger markets in nearby town</w:t>
      </w:r>
      <w:r w:rsidR="008A7BD3">
        <w:rPr>
          <w:rFonts w:ascii="Arial" w:hAnsi="Arial" w:cs="Arial"/>
          <w:b w:val="0"/>
          <w:bCs/>
          <w:sz w:val="22"/>
          <w:szCs w:val="22"/>
        </w:rPr>
        <w:t>,</w:t>
      </w:r>
      <w:r w:rsidR="001F4210">
        <w:rPr>
          <w:rFonts w:ascii="Arial" w:hAnsi="Arial" w:cs="Arial"/>
          <w:b w:val="0"/>
          <w:bCs/>
          <w:sz w:val="22"/>
          <w:szCs w:val="22"/>
        </w:rPr>
        <w:t xml:space="preserve"> they cannot compete qualitatively and quantitatively. </w:t>
      </w:r>
    </w:p>
    <w:p w14:paraId="01DC09AB" w14:textId="77777777" w:rsidR="00D71BDD" w:rsidRDefault="00D71BDD" w:rsidP="00D71BDD">
      <w:pPr>
        <w:pStyle w:val="ListParagraph"/>
        <w:spacing w:after="0" w:line="240" w:lineRule="auto"/>
        <w:ind w:left="360"/>
        <w:jc w:val="both"/>
        <w:rPr>
          <w:rFonts w:ascii="Calibri" w:hAnsi="Calibri" w:cs="Calibri"/>
          <w:szCs w:val="24"/>
        </w:rPr>
      </w:pPr>
    </w:p>
    <w:p w14:paraId="716B942C" w14:textId="3B0A5D5F" w:rsidR="00D71BDD" w:rsidRDefault="00D71BDD" w:rsidP="0021561B">
      <w:pPr>
        <w:pStyle w:val="BodyText"/>
        <w:numPr>
          <w:ilvl w:val="0"/>
          <w:numId w:val="6"/>
        </w:numPr>
        <w:spacing w:line="360" w:lineRule="auto"/>
        <w:jc w:val="both"/>
        <w:rPr>
          <w:rFonts w:ascii="Arial" w:hAnsi="Arial" w:cs="Arial"/>
          <w:b w:val="0"/>
          <w:bCs/>
          <w:sz w:val="22"/>
          <w:szCs w:val="22"/>
        </w:rPr>
      </w:pPr>
      <w:r w:rsidRPr="003D09BC">
        <w:rPr>
          <w:rFonts w:ascii="Arial" w:hAnsi="Arial" w:cs="Arial"/>
          <w:b w:val="0"/>
          <w:bCs/>
          <w:sz w:val="22"/>
          <w:szCs w:val="22"/>
        </w:rPr>
        <w:t xml:space="preserve">CREE members also mentioned that there is no economic development plan from the local government that could support the </w:t>
      </w:r>
      <w:r w:rsidR="008A7BD3" w:rsidRPr="003D09BC">
        <w:rPr>
          <w:rFonts w:ascii="Arial" w:hAnsi="Arial" w:cs="Arial"/>
          <w:b w:val="0"/>
          <w:bCs/>
          <w:sz w:val="22"/>
          <w:szCs w:val="22"/>
        </w:rPr>
        <w:t>electricity-based</w:t>
      </w:r>
      <w:r w:rsidRPr="003D09BC">
        <w:rPr>
          <w:rFonts w:ascii="Arial" w:hAnsi="Arial" w:cs="Arial"/>
          <w:b w:val="0"/>
          <w:bCs/>
          <w:sz w:val="22"/>
          <w:szCs w:val="22"/>
        </w:rPr>
        <w:t xml:space="preserve"> business. There are some facilities on agriculture production and livelihood but that is also not fairly distributed.</w:t>
      </w:r>
    </w:p>
    <w:p w14:paraId="47205EE3" w14:textId="77777777" w:rsidR="007155D3" w:rsidRDefault="007155D3" w:rsidP="003D09BC">
      <w:pPr>
        <w:pStyle w:val="BodyText"/>
        <w:spacing w:line="360" w:lineRule="auto"/>
        <w:jc w:val="both"/>
        <w:rPr>
          <w:rFonts w:ascii="Arial" w:hAnsi="Arial" w:cs="Arial"/>
          <w:b w:val="0"/>
          <w:bCs/>
          <w:sz w:val="22"/>
          <w:szCs w:val="22"/>
        </w:rPr>
      </w:pPr>
    </w:p>
    <w:p w14:paraId="3FE50175" w14:textId="77777777" w:rsidR="007155D3" w:rsidRDefault="001F4210" w:rsidP="0021561B">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Lack of capital and financing mechanisms are the major challenge faced by potential local entrepreneurs as they cannot come up with high</w:t>
      </w:r>
      <w:r w:rsidR="007155D3">
        <w:rPr>
          <w:rFonts w:ascii="Arial" w:hAnsi="Arial" w:cs="Arial"/>
          <w:b w:val="0"/>
          <w:bCs/>
          <w:sz w:val="22"/>
          <w:szCs w:val="22"/>
        </w:rPr>
        <w:t xml:space="preserve"> upfront cost to establish</w:t>
      </w:r>
      <w:r>
        <w:rPr>
          <w:rFonts w:ascii="Arial" w:hAnsi="Arial" w:cs="Arial"/>
          <w:b w:val="0"/>
          <w:bCs/>
          <w:sz w:val="22"/>
          <w:szCs w:val="22"/>
        </w:rPr>
        <w:t xml:space="preserve"> and run the business. </w:t>
      </w:r>
      <w:r w:rsidR="007155D3">
        <w:rPr>
          <w:rFonts w:ascii="Arial" w:hAnsi="Arial" w:cs="Arial"/>
          <w:b w:val="0"/>
          <w:bCs/>
          <w:sz w:val="22"/>
          <w:szCs w:val="22"/>
        </w:rPr>
        <w:t xml:space="preserve"> Taking loan from the financial institution is very complicated and some institution even not interested to take collateral as they are located in remote areas.</w:t>
      </w:r>
    </w:p>
    <w:p w14:paraId="4F75BAEC" w14:textId="77777777" w:rsidR="00BA6A8C" w:rsidRDefault="00BA6A8C" w:rsidP="003D09BC">
      <w:pPr>
        <w:pStyle w:val="BodyText"/>
        <w:spacing w:line="360" w:lineRule="auto"/>
        <w:jc w:val="both"/>
        <w:rPr>
          <w:rFonts w:ascii="Arial" w:hAnsi="Arial" w:cs="Arial"/>
          <w:b w:val="0"/>
          <w:bCs/>
          <w:sz w:val="22"/>
          <w:szCs w:val="22"/>
        </w:rPr>
      </w:pPr>
    </w:p>
    <w:p w14:paraId="7290CC45" w14:textId="1063CF3A" w:rsidR="003C696D" w:rsidRDefault="00BA6A8C" w:rsidP="003C696D">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Very less electricity is being used in the agriculture sector where as majority of households depends on agriculture for their livelihood. Agriculture value chain</w:t>
      </w:r>
      <w:r w:rsidR="008A7BD3">
        <w:rPr>
          <w:rFonts w:ascii="Arial" w:hAnsi="Arial" w:cs="Arial"/>
          <w:b w:val="0"/>
          <w:bCs/>
          <w:sz w:val="22"/>
          <w:szCs w:val="22"/>
        </w:rPr>
        <w:t>s</w:t>
      </w:r>
      <w:r>
        <w:rPr>
          <w:rFonts w:ascii="Arial" w:hAnsi="Arial" w:cs="Arial"/>
          <w:b w:val="0"/>
          <w:bCs/>
          <w:sz w:val="22"/>
          <w:szCs w:val="22"/>
        </w:rPr>
        <w:t xml:space="preserve"> still depend on manual </w:t>
      </w:r>
      <w:r w:rsidR="00313D8E">
        <w:rPr>
          <w:rFonts w:ascii="Arial" w:hAnsi="Arial" w:cs="Arial"/>
          <w:b w:val="0"/>
          <w:bCs/>
          <w:sz w:val="22"/>
          <w:szCs w:val="22"/>
        </w:rPr>
        <w:t>labor</w:t>
      </w:r>
      <w:r w:rsidR="008A7BD3">
        <w:rPr>
          <w:rFonts w:ascii="Arial" w:hAnsi="Arial" w:cs="Arial"/>
          <w:b w:val="0"/>
          <w:bCs/>
          <w:sz w:val="22"/>
          <w:szCs w:val="22"/>
        </w:rPr>
        <w:t xml:space="preserve"> </w:t>
      </w:r>
      <w:r>
        <w:rPr>
          <w:rFonts w:ascii="Arial" w:hAnsi="Arial" w:cs="Arial"/>
          <w:b w:val="0"/>
          <w:bCs/>
          <w:sz w:val="22"/>
          <w:szCs w:val="22"/>
        </w:rPr>
        <w:t xml:space="preserve">and </w:t>
      </w:r>
      <w:r w:rsidR="008A7BD3">
        <w:rPr>
          <w:rFonts w:ascii="Arial" w:hAnsi="Arial" w:cs="Arial"/>
          <w:b w:val="0"/>
          <w:bCs/>
          <w:sz w:val="22"/>
          <w:szCs w:val="22"/>
        </w:rPr>
        <w:t xml:space="preserve">are </w:t>
      </w:r>
      <w:r>
        <w:rPr>
          <w:rFonts w:ascii="Arial" w:hAnsi="Arial" w:cs="Arial"/>
          <w:b w:val="0"/>
          <w:bCs/>
          <w:sz w:val="22"/>
          <w:szCs w:val="22"/>
        </w:rPr>
        <w:t>petroleum based.</w:t>
      </w:r>
    </w:p>
    <w:p w14:paraId="37F9596B" w14:textId="77777777" w:rsidR="00FF58CF" w:rsidRPr="003C696D" w:rsidRDefault="00FF58CF" w:rsidP="00FF58CF">
      <w:pPr>
        <w:pStyle w:val="BodyText"/>
        <w:spacing w:line="360" w:lineRule="auto"/>
        <w:jc w:val="both"/>
        <w:rPr>
          <w:rFonts w:ascii="Arial" w:hAnsi="Arial" w:cs="Arial"/>
          <w:b w:val="0"/>
          <w:bCs/>
          <w:sz w:val="22"/>
          <w:szCs w:val="22"/>
        </w:rPr>
      </w:pPr>
    </w:p>
    <w:p w14:paraId="73E83C81" w14:textId="77777777" w:rsidR="00015E77" w:rsidRDefault="00BA6A8C" w:rsidP="00FF0662">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Migration of youth and male members for employment opportunities to big cities is also major challenge for active promotion of PEU.</w:t>
      </w:r>
      <w:r w:rsidR="001F4210">
        <w:rPr>
          <w:rFonts w:ascii="Arial" w:hAnsi="Arial" w:cs="Arial"/>
          <w:b w:val="0"/>
          <w:bCs/>
          <w:sz w:val="22"/>
          <w:szCs w:val="22"/>
        </w:rPr>
        <w:t xml:space="preserve"> However, from women empowerment </w:t>
      </w:r>
      <w:r w:rsidR="007F6346">
        <w:rPr>
          <w:rFonts w:ascii="Arial" w:hAnsi="Arial" w:cs="Arial"/>
          <w:b w:val="0"/>
          <w:bCs/>
          <w:sz w:val="22"/>
          <w:szCs w:val="22"/>
        </w:rPr>
        <w:t xml:space="preserve">perspective </w:t>
      </w:r>
      <w:r w:rsidR="001F4210">
        <w:rPr>
          <w:rFonts w:ascii="Arial" w:hAnsi="Arial" w:cs="Arial"/>
          <w:b w:val="0"/>
          <w:bCs/>
          <w:sz w:val="22"/>
          <w:szCs w:val="22"/>
        </w:rPr>
        <w:t xml:space="preserve">this provides opportunities for women to actively take part in local economy from business </w:t>
      </w:r>
      <w:r w:rsidR="007F6346">
        <w:rPr>
          <w:rFonts w:ascii="Arial" w:hAnsi="Arial" w:cs="Arial"/>
          <w:b w:val="0"/>
          <w:bCs/>
          <w:sz w:val="22"/>
          <w:szCs w:val="22"/>
        </w:rPr>
        <w:t>startups</w:t>
      </w:r>
      <w:r w:rsidR="001F4210">
        <w:rPr>
          <w:rFonts w:ascii="Arial" w:hAnsi="Arial" w:cs="Arial"/>
          <w:b w:val="0"/>
          <w:bCs/>
          <w:sz w:val="22"/>
          <w:szCs w:val="22"/>
        </w:rPr>
        <w:t>, employment and decision making process</w:t>
      </w:r>
      <w:r w:rsidR="007F6346">
        <w:rPr>
          <w:rFonts w:ascii="Arial" w:hAnsi="Arial" w:cs="Arial"/>
          <w:b w:val="0"/>
          <w:bCs/>
          <w:sz w:val="22"/>
          <w:szCs w:val="22"/>
        </w:rPr>
        <w:t>.</w:t>
      </w:r>
    </w:p>
    <w:p w14:paraId="2F660A83" w14:textId="77777777" w:rsidR="007F6346" w:rsidRDefault="007F6346" w:rsidP="00C00669">
      <w:pPr>
        <w:pStyle w:val="ListParagraph"/>
        <w:rPr>
          <w:rFonts w:ascii="Arial" w:hAnsi="Arial" w:cs="Arial"/>
          <w:bCs/>
          <w:szCs w:val="22"/>
        </w:rPr>
      </w:pPr>
    </w:p>
    <w:p w14:paraId="78AE21EC" w14:textId="77777777" w:rsidR="007F6346" w:rsidRPr="00FF0662" w:rsidRDefault="007F6346" w:rsidP="00FF0662">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BSPs were not located in the vicinity of the local communities, so logistics for arranging the trainings/workshop for potential entrepreneurs were costly.</w:t>
      </w:r>
    </w:p>
    <w:p w14:paraId="4B584EDF" w14:textId="77777777" w:rsidR="004A15CC" w:rsidRDefault="00015E77" w:rsidP="00FF0662">
      <w:pPr>
        <w:pStyle w:val="Heading1"/>
      </w:pPr>
      <w:r w:rsidRPr="00015E77">
        <w:lastRenderedPageBreak/>
        <w:t>7.Conclusion</w:t>
      </w:r>
      <w:r w:rsidR="004B2DBD">
        <w:t>s</w:t>
      </w:r>
    </w:p>
    <w:p w14:paraId="15D6AFD5" w14:textId="77777777" w:rsidR="005108A5" w:rsidRDefault="005108A5" w:rsidP="00B9342D">
      <w:pPr>
        <w:pStyle w:val="BodyText"/>
        <w:numPr>
          <w:ilvl w:val="0"/>
          <w:numId w:val="9"/>
        </w:numPr>
        <w:spacing w:line="360" w:lineRule="auto"/>
        <w:ind w:left="360"/>
        <w:jc w:val="both"/>
        <w:rPr>
          <w:rFonts w:ascii="Arial" w:hAnsi="Arial" w:cs="Arial"/>
          <w:b w:val="0"/>
          <w:bCs/>
          <w:sz w:val="22"/>
          <w:szCs w:val="22"/>
        </w:rPr>
      </w:pPr>
      <w:r w:rsidRPr="005108A5">
        <w:rPr>
          <w:rFonts w:ascii="Arial" w:hAnsi="Arial" w:cs="Arial"/>
          <w:b w:val="0"/>
          <w:bCs/>
          <w:sz w:val="22"/>
          <w:szCs w:val="22"/>
        </w:rPr>
        <w:t>It is seen that project objective to increase awareness level of CREE members to promote PEU for increasing revenue have been successful and all CREE members found to be very much motivated towards increasing their business.</w:t>
      </w:r>
    </w:p>
    <w:p w14:paraId="68244AA7" w14:textId="77777777" w:rsidR="00B9342D" w:rsidRPr="00996F9F" w:rsidRDefault="00B9342D" w:rsidP="00B9342D">
      <w:pPr>
        <w:pStyle w:val="BodyText"/>
        <w:spacing w:line="360" w:lineRule="auto"/>
        <w:ind w:left="360"/>
        <w:jc w:val="both"/>
        <w:rPr>
          <w:rFonts w:ascii="Arial" w:hAnsi="Arial" w:cs="Arial"/>
          <w:b w:val="0"/>
          <w:bCs/>
          <w:sz w:val="22"/>
          <w:szCs w:val="22"/>
        </w:rPr>
      </w:pPr>
    </w:p>
    <w:p w14:paraId="5350E56C" w14:textId="77777777" w:rsidR="005108A5" w:rsidRDefault="005108A5" w:rsidP="00B9342D">
      <w:pPr>
        <w:pStyle w:val="BodyText"/>
        <w:numPr>
          <w:ilvl w:val="0"/>
          <w:numId w:val="9"/>
        </w:numPr>
        <w:spacing w:line="360" w:lineRule="auto"/>
        <w:ind w:left="360"/>
        <w:jc w:val="both"/>
        <w:rPr>
          <w:rFonts w:ascii="Arial" w:hAnsi="Arial" w:cs="Arial"/>
          <w:b w:val="0"/>
          <w:bCs/>
          <w:sz w:val="22"/>
          <w:szCs w:val="22"/>
        </w:rPr>
      </w:pPr>
      <w:r>
        <w:rPr>
          <w:rFonts w:ascii="Arial" w:hAnsi="Arial" w:cs="Arial"/>
          <w:b w:val="0"/>
          <w:bCs/>
          <w:sz w:val="22"/>
          <w:szCs w:val="22"/>
        </w:rPr>
        <w:t>Business plan preparation and building capacity of CREE to prepare business plan with an objective that CREE member will be preparing their own business plan and monitor the business plan activities was not very successful after the project is phased out.</w:t>
      </w:r>
    </w:p>
    <w:p w14:paraId="617E4AA1" w14:textId="77777777" w:rsidR="00B9342D" w:rsidRPr="00996F9F" w:rsidRDefault="00B9342D" w:rsidP="00B9342D">
      <w:pPr>
        <w:pStyle w:val="BodyText"/>
        <w:spacing w:line="360" w:lineRule="auto"/>
        <w:jc w:val="both"/>
        <w:rPr>
          <w:rFonts w:ascii="Arial" w:hAnsi="Arial" w:cs="Arial"/>
          <w:b w:val="0"/>
          <w:bCs/>
          <w:sz w:val="22"/>
          <w:szCs w:val="22"/>
        </w:rPr>
      </w:pPr>
    </w:p>
    <w:p w14:paraId="4501FFFE" w14:textId="6011ACF9" w:rsidR="005108A5" w:rsidRDefault="005108A5" w:rsidP="00B9342D">
      <w:pPr>
        <w:pStyle w:val="BodyText"/>
        <w:numPr>
          <w:ilvl w:val="0"/>
          <w:numId w:val="9"/>
        </w:numPr>
        <w:spacing w:line="360" w:lineRule="auto"/>
        <w:ind w:left="360"/>
        <w:jc w:val="both"/>
        <w:rPr>
          <w:rFonts w:ascii="Arial" w:hAnsi="Arial" w:cs="Arial"/>
          <w:b w:val="0"/>
          <w:bCs/>
          <w:sz w:val="22"/>
          <w:szCs w:val="22"/>
        </w:rPr>
      </w:pPr>
      <w:r>
        <w:rPr>
          <w:rFonts w:ascii="Arial" w:hAnsi="Arial" w:cs="Arial"/>
          <w:b w:val="0"/>
          <w:bCs/>
          <w:sz w:val="22"/>
          <w:szCs w:val="22"/>
        </w:rPr>
        <w:t>Providing skill development training was</w:t>
      </w:r>
      <w:r w:rsidR="00BD2CAF">
        <w:rPr>
          <w:rFonts w:ascii="Arial" w:hAnsi="Arial" w:cs="Arial"/>
          <w:b w:val="0"/>
          <w:bCs/>
          <w:sz w:val="22"/>
          <w:szCs w:val="22"/>
        </w:rPr>
        <w:t xml:space="preserve"> to </w:t>
      </w:r>
      <w:r w:rsidR="00313D8E">
        <w:rPr>
          <w:rFonts w:ascii="Arial" w:hAnsi="Arial" w:cs="Arial"/>
          <w:b w:val="0"/>
          <w:bCs/>
          <w:sz w:val="22"/>
          <w:szCs w:val="22"/>
        </w:rPr>
        <w:t>somewhat</w:t>
      </w:r>
      <w:r w:rsidR="00BD2CAF">
        <w:rPr>
          <w:rFonts w:ascii="Arial" w:hAnsi="Arial" w:cs="Arial"/>
          <w:b w:val="0"/>
          <w:bCs/>
          <w:sz w:val="22"/>
          <w:szCs w:val="22"/>
        </w:rPr>
        <w:t xml:space="preserve"> </w:t>
      </w:r>
      <w:r>
        <w:rPr>
          <w:rFonts w:ascii="Arial" w:hAnsi="Arial" w:cs="Arial"/>
          <w:b w:val="0"/>
          <w:bCs/>
          <w:sz w:val="22"/>
          <w:szCs w:val="22"/>
        </w:rPr>
        <w:t xml:space="preserve"> successful as more than 50% of the trained persons are operating the business and </w:t>
      </w:r>
      <w:commentRangeStart w:id="8"/>
      <w:commentRangeStart w:id="9"/>
      <w:r>
        <w:rPr>
          <w:rFonts w:ascii="Arial" w:hAnsi="Arial" w:cs="Arial"/>
          <w:b w:val="0"/>
          <w:bCs/>
          <w:sz w:val="22"/>
          <w:szCs w:val="22"/>
        </w:rPr>
        <w:t>some</w:t>
      </w:r>
      <w:commentRangeEnd w:id="8"/>
      <w:r w:rsidR="007865C1">
        <w:rPr>
          <w:rStyle w:val="CommentReference"/>
          <w:rFonts w:asciiTheme="minorHAnsi" w:eastAsiaTheme="minorHAnsi" w:hAnsiTheme="minorHAnsi" w:cs="Mangal"/>
          <w:b w:val="0"/>
          <w:lang w:bidi="ne-NP"/>
        </w:rPr>
        <w:commentReference w:id="8"/>
      </w:r>
      <w:commentRangeEnd w:id="9"/>
      <w:r w:rsidR="00BD2CAF">
        <w:rPr>
          <w:rStyle w:val="CommentReference"/>
          <w:rFonts w:asciiTheme="minorHAnsi" w:eastAsiaTheme="minorHAnsi" w:hAnsiTheme="minorHAnsi" w:cs="Mangal"/>
          <w:b w:val="0"/>
          <w:lang w:bidi="ne-NP"/>
        </w:rPr>
        <w:commentReference w:id="9"/>
      </w:r>
      <w:r>
        <w:rPr>
          <w:rFonts w:ascii="Arial" w:hAnsi="Arial" w:cs="Arial"/>
          <w:b w:val="0"/>
          <w:bCs/>
          <w:sz w:val="22"/>
          <w:szCs w:val="22"/>
        </w:rPr>
        <w:t xml:space="preserve"> of them even scaled up the business.</w:t>
      </w:r>
    </w:p>
    <w:p w14:paraId="78C696A0" w14:textId="77777777" w:rsidR="00B9342D" w:rsidRPr="00996F9F" w:rsidRDefault="00B9342D" w:rsidP="00B9342D">
      <w:pPr>
        <w:pStyle w:val="BodyText"/>
        <w:spacing w:line="360" w:lineRule="auto"/>
        <w:jc w:val="both"/>
        <w:rPr>
          <w:rFonts w:ascii="Arial" w:hAnsi="Arial" w:cs="Arial"/>
          <w:b w:val="0"/>
          <w:bCs/>
          <w:sz w:val="22"/>
          <w:szCs w:val="22"/>
        </w:rPr>
      </w:pPr>
    </w:p>
    <w:p w14:paraId="758D72C8" w14:textId="77777777" w:rsidR="00015E77" w:rsidRPr="001716A3" w:rsidRDefault="005108A5" w:rsidP="00FF0662">
      <w:pPr>
        <w:pStyle w:val="BodyText"/>
        <w:numPr>
          <w:ilvl w:val="0"/>
          <w:numId w:val="9"/>
        </w:numPr>
        <w:spacing w:line="360" w:lineRule="auto"/>
        <w:ind w:left="360"/>
        <w:jc w:val="both"/>
        <w:rPr>
          <w:rFonts w:ascii="Arial" w:hAnsi="Arial" w:cs="Arial"/>
          <w:b w:val="0"/>
          <w:bCs/>
          <w:sz w:val="22"/>
          <w:szCs w:val="22"/>
        </w:rPr>
      </w:pPr>
      <w:r>
        <w:rPr>
          <w:rFonts w:ascii="Arial" w:hAnsi="Arial" w:cs="Arial"/>
          <w:b w:val="0"/>
          <w:bCs/>
          <w:sz w:val="22"/>
          <w:szCs w:val="22"/>
        </w:rPr>
        <w:t xml:space="preserve">Training business service provider to provide service as business was not successful however it was useful to disseminate the knowledge further to other </w:t>
      </w:r>
      <w:r w:rsidR="00A65E61">
        <w:rPr>
          <w:rFonts w:ascii="Arial" w:hAnsi="Arial" w:cs="Arial"/>
          <w:b w:val="0"/>
          <w:bCs/>
          <w:sz w:val="22"/>
          <w:szCs w:val="22"/>
        </w:rPr>
        <w:t xml:space="preserve">potential </w:t>
      </w:r>
      <w:r w:rsidR="00996F9F">
        <w:rPr>
          <w:rFonts w:ascii="Arial" w:hAnsi="Arial" w:cs="Arial"/>
          <w:b w:val="0"/>
          <w:bCs/>
          <w:sz w:val="22"/>
          <w:szCs w:val="22"/>
        </w:rPr>
        <w:t>entrepreneur</w:t>
      </w:r>
      <w:r w:rsidR="007865C1">
        <w:rPr>
          <w:rFonts w:ascii="Arial" w:hAnsi="Arial" w:cs="Arial"/>
          <w:b w:val="0"/>
          <w:bCs/>
          <w:sz w:val="22"/>
          <w:szCs w:val="22"/>
        </w:rPr>
        <w:t>s</w:t>
      </w:r>
      <w:r w:rsidR="00A65E61">
        <w:rPr>
          <w:rFonts w:ascii="Arial" w:hAnsi="Arial" w:cs="Arial"/>
          <w:b w:val="0"/>
          <w:bCs/>
          <w:sz w:val="22"/>
          <w:szCs w:val="22"/>
        </w:rPr>
        <w:t>.</w:t>
      </w:r>
    </w:p>
    <w:p w14:paraId="4E7949D5" w14:textId="77777777" w:rsidR="008C2A27" w:rsidRDefault="008C2A27" w:rsidP="00053D7D">
      <w:pPr>
        <w:pStyle w:val="Heading1"/>
        <w:numPr>
          <w:ilvl w:val="0"/>
          <w:numId w:val="2"/>
        </w:numPr>
      </w:pPr>
      <w:r>
        <w:t>Recommendations</w:t>
      </w:r>
    </w:p>
    <w:p w14:paraId="3F684FFF" w14:textId="5AA68419" w:rsidR="00D71BDD" w:rsidRPr="003D09BC" w:rsidRDefault="00D71BDD" w:rsidP="00A02FAD">
      <w:pPr>
        <w:pStyle w:val="BodyText"/>
        <w:numPr>
          <w:ilvl w:val="0"/>
          <w:numId w:val="6"/>
        </w:numPr>
        <w:spacing w:line="360" w:lineRule="auto"/>
        <w:jc w:val="both"/>
        <w:rPr>
          <w:rFonts w:ascii="Arial" w:hAnsi="Arial" w:cs="Arial"/>
          <w:b w:val="0"/>
          <w:bCs/>
          <w:sz w:val="22"/>
          <w:szCs w:val="22"/>
        </w:rPr>
      </w:pPr>
      <w:r w:rsidRPr="003D09BC">
        <w:rPr>
          <w:rFonts w:ascii="Arial" w:hAnsi="Arial" w:cs="Arial"/>
          <w:b w:val="0"/>
          <w:bCs/>
          <w:sz w:val="22"/>
          <w:szCs w:val="22"/>
        </w:rPr>
        <w:t xml:space="preserve">NACEUN recommended to advocate for subsidy for farmer for </w:t>
      </w:r>
      <w:r w:rsidR="007865C1" w:rsidRPr="003D09BC">
        <w:rPr>
          <w:rFonts w:ascii="Arial" w:hAnsi="Arial" w:cs="Arial"/>
          <w:b w:val="0"/>
          <w:bCs/>
          <w:sz w:val="22"/>
          <w:szCs w:val="22"/>
        </w:rPr>
        <w:t>electricity-based</w:t>
      </w:r>
      <w:r w:rsidRPr="003D09BC">
        <w:rPr>
          <w:rFonts w:ascii="Arial" w:hAnsi="Arial" w:cs="Arial"/>
          <w:b w:val="0"/>
          <w:bCs/>
          <w:sz w:val="22"/>
          <w:szCs w:val="22"/>
        </w:rPr>
        <w:t xml:space="preserve"> irrigation as other customer of NEA are getting.</w:t>
      </w:r>
    </w:p>
    <w:p w14:paraId="1FD1D011" w14:textId="412686C7" w:rsidR="00D71BDD" w:rsidRPr="003D09BC" w:rsidRDefault="00D71BDD" w:rsidP="00A02FAD">
      <w:pPr>
        <w:pStyle w:val="BodyText"/>
        <w:numPr>
          <w:ilvl w:val="0"/>
          <w:numId w:val="6"/>
        </w:numPr>
        <w:spacing w:line="360" w:lineRule="auto"/>
        <w:jc w:val="both"/>
        <w:rPr>
          <w:rFonts w:ascii="Arial" w:hAnsi="Arial" w:cs="Arial"/>
          <w:b w:val="0"/>
          <w:bCs/>
          <w:sz w:val="22"/>
          <w:szCs w:val="22"/>
        </w:rPr>
      </w:pPr>
      <w:r w:rsidRPr="003D09BC">
        <w:rPr>
          <w:rFonts w:ascii="Arial" w:hAnsi="Arial" w:cs="Arial"/>
          <w:b w:val="0"/>
          <w:bCs/>
          <w:sz w:val="22"/>
          <w:szCs w:val="22"/>
        </w:rPr>
        <w:t>NACEUN recommended to advocate for the CREE</w:t>
      </w:r>
      <w:r w:rsidR="007865C1">
        <w:rPr>
          <w:rFonts w:ascii="Arial" w:hAnsi="Arial" w:cs="Arial"/>
          <w:b w:val="0"/>
          <w:bCs/>
          <w:sz w:val="22"/>
          <w:szCs w:val="22"/>
        </w:rPr>
        <w:t>s</w:t>
      </w:r>
      <w:r w:rsidRPr="003D09BC">
        <w:rPr>
          <w:rFonts w:ascii="Arial" w:hAnsi="Arial" w:cs="Arial"/>
          <w:b w:val="0"/>
          <w:bCs/>
          <w:sz w:val="22"/>
          <w:szCs w:val="22"/>
        </w:rPr>
        <w:t xml:space="preserve"> </w:t>
      </w:r>
      <w:r w:rsidR="007F6346">
        <w:rPr>
          <w:rFonts w:ascii="Arial" w:hAnsi="Arial" w:cs="Arial"/>
          <w:b w:val="0"/>
          <w:bCs/>
          <w:sz w:val="22"/>
          <w:szCs w:val="22"/>
        </w:rPr>
        <w:t xml:space="preserve">right to provide service to </w:t>
      </w:r>
      <w:r w:rsidR="007865C1">
        <w:rPr>
          <w:rFonts w:ascii="Arial" w:hAnsi="Arial" w:cs="Arial"/>
          <w:b w:val="0"/>
          <w:bCs/>
          <w:sz w:val="22"/>
          <w:szCs w:val="22"/>
        </w:rPr>
        <w:t>larger</w:t>
      </w:r>
      <w:r w:rsidRPr="003D09BC">
        <w:rPr>
          <w:rFonts w:ascii="Arial" w:hAnsi="Arial" w:cs="Arial"/>
          <w:b w:val="0"/>
          <w:bCs/>
          <w:sz w:val="22"/>
          <w:szCs w:val="22"/>
        </w:rPr>
        <w:t xml:space="preserve"> business</w:t>
      </w:r>
      <w:r w:rsidR="007F6346">
        <w:rPr>
          <w:rFonts w:ascii="Arial" w:hAnsi="Arial" w:cs="Arial"/>
          <w:b w:val="0"/>
          <w:bCs/>
          <w:sz w:val="22"/>
          <w:szCs w:val="22"/>
        </w:rPr>
        <w:t xml:space="preserve"> consumers (&lt;50kVA)</w:t>
      </w:r>
      <w:r w:rsidRPr="003D09BC">
        <w:rPr>
          <w:rFonts w:ascii="Arial" w:hAnsi="Arial" w:cs="Arial"/>
          <w:b w:val="0"/>
          <w:bCs/>
          <w:sz w:val="22"/>
          <w:szCs w:val="22"/>
        </w:rPr>
        <w:t xml:space="preserve"> </w:t>
      </w:r>
      <w:r w:rsidR="007F6346">
        <w:rPr>
          <w:rFonts w:ascii="Arial" w:hAnsi="Arial" w:cs="Arial"/>
          <w:b w:val="0"/>
          <w:bCs/>
          <w:sz w:val="22"/>
          <w:szCs w:val="22"/>
        </w:rPr>
        <w:t xml:space="preserve">within their network area </w:t>
      </w:r>
      <w:r w:rsidRPr="003D09BC">
        <w:rPr>
          <w:rFonts w:ascii="Arial" w:hAnsi="Arial" w:cs="Arial"/>
          <w:b w:val="0"/>
          <w:bCs/>
          <w:sz w:val="22"/>
          <w:szCs w:val="22"/>
        </w:rPr>
        <w:t>as suggested in the policy.</w:t>
      </w:r>
    </w:p>
    <w:p w14:paraId="4F27DB44" w14:textId="6218ABA8" w:rsidR="00D71BDD" w:rsidRPr="003D09BC" w:rsidRDefault="00015E77" w:rsidP="00A02FAD">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S</w:t>
      </w:r>
      <w:r w:rsidR="00D24E8B">
        <w:rPr>
          <w:rFonts w:ascii="Arial" w:hAnsi="Arial" w:cs="Arial"/>
          <w:b w:val="0"/>
          <w:bCs/>
          <w:sz w:val="22"/>
          <w:szCs w:val="22"/>
        </w:rPr>
        <w:t>k</w:t>
      </w:r>
      <w:r>
        <w:rPr>
          <w:rFonts w:ascii="Arial" w:hAnsi="Arial" w:cs="Arial"/>
          <w:b w:val="0"/>
          <w:bCs/>
          <w:sz w:val="22"/>
          <w:szCs w:val="22"/>
        </w:rPr>
        <w:t>ill development t</w:t>
      </w:r>
      <w:r w:rsidR="00D71BDD" w:rsidRPr="003D09BC">
        <w:rPr>
          <w:rFonts w:ascii="Arial" w:hAnsi="Arial" w:cs="Arial"/>
          <w:b w:val="0"/>
          <w:bCs/>
          <w:sz w:val="22"/>
          <w:szCs w:val="22"/>
        </w:rPr>
        <w:t xml:space="preserve">raining on </w:t>
      </w:r>
      <w:r w:rsidR="007865C1">
        <w:rPr>
          <w:rFonts w:ascii="Arial" w:hAnsi="Arial" w:cs="Arial"/>
          <w:b w:val="0"/>
          <w:bCs/>
          <w:sz w:val="22"/>
          <w:szCs w:val="22"/>
        </w:rPr>
        <w:t>electricity-based</w:t>
      </w:r>
      <w:r w:rsidR="00A65E61">
        <w:rPr>
          <w:rFonts w:ascii="Arial" w:hAnsi="Arial" w:cs="Arial"/>
          <w:b w:val="0"/>
          <w:bCs/>
          <w:sz w:val="22"/>
          <w:szCs w:val="22"/>
        </w:rPr>
        <w:t xml:space="preserve"> business will</w:t>
      </w:r>
      <w:r w:rsidR="00D71BDD" w:rsidRPr="003D09BC">
        <w:rPr>
          <w:rFonts w:ascii="Arial" w:hAnsi="Arial" w:cs="Arial"/>
          <w:b w:val="0"/>
          <w:bCs/>
          <w:sz w:val="22"/>
          <w:szCs w:val="22"/>
        </w:rPr>
        <w:t xml:space="preserve"> help to promote the </w:t>
      </w:r>
      <w:r w:rsidR="007865C1" w:rsidRPr="003D09BC">
        <w:rPr>
          <w:rFonts w:ascii="Arial" w:hAnsi="Arial" w:cs="Arial"/>
          <w:b w:val="0"/>
          <w:bCs/>
          <w:sz w:val="22"/>
          <w:szCs w:val="22"/>
        </w:rPr>
        <w:t>electricity-based</w:t>
      </w:r>
      <w:r w:rsidR="00D71BDD" w:rsidRPr="003D09BC">
        <w:rPr>
          <w:rFonts w:ascii="Arial" w:hAnsi="Arial" w:cs="Arial"/>
          <w:b w:val="0"/>
          <w:bCs/>
          <w:sz w:val="22"/>
          <w:szCs w:val="22"/>
        </w:rPr>
        <w:t xml:space="preserve"> business in th</w:t>
      </w:r>
      <w:r w:rsidR="007F6346">
        <w:rPr>
          <w:rFonts w:ascii="Arial" w:hAnsi="Arial" w:cs="Arial"/>
          <w:b w:val="0"/>
          <w:bCs/>
          <w:sz w:val="22"/>
          <w:szCs w:val="22"/>
        </w:rPr>
        <w:t>e</w:t>
      </w:r>
      <w:r w:rsidR="00D71BDD" w:rsidRPr="003D09BC">
        <w:rPr>
          <w:rFonts w:ascii="Arial" w:hAnsi="Arial" w:cs="Arial"/>
          <w:b w:val="0"/>
          <w:bCs/>
          <w:sz w:val="22"/>
          <w:szCs w:val="22"/>
        </w:rPr>
        <w:t>s</w:t>
      </w:r>
      <w:r w:rsidR="007F6346">
        <w:rPr>
          <w:rFonts w:ascii="Arial" w:hAnsi="Arial" w:cs="Arial"/>
          <w:b w:val="0"/>
          <w:bCs/>
          <w:sz w:val="22"/>
          <w:szCs w:val="22"/>
        </w:rPr>
        <w:t>e</w:t>
      </w:r>
      <w:r w:rsidR="00D71BDD" w:rsidRPr="003D09BC">
        <w:rPr>
          <w:rFonts w:ascii="Arial" w:hAnsi="Arial" w:cs="Arial"/>
          <w:b w:val="0"/>
          <w:bCs/>
          <w:sz w:val="22"/>
          <w:szCs w:val="22"/>
        </w:rPr>
        <w:t xml:space="preserve"> area as there seem</w:t>
      </w:r>
      <w:r w:rsidR="007F6346">
        <w:rPr>
          <w:rFonts w:ascii="Arial" w:hAnsi="Arial" w:cs="Arial"/>
          <w:b w:val="0"/>
          <w:bCs/>
          <w:sz w:val="22"/>
          <w:szCs w:val="22"/>
        </w:rPr>
        <w:t>s</w:t>
      </w:r>
      <w:r w:rsidR="00D71BDD" w:rsidRPr="003D09BC">
        <w:rPr>
          <w:rFonts w:ascii="Arial" w:hAnsi="Arial" w:cs="Arial"/>
          <w:b w:val="0"/>
          <w:bCs/>
          <w:sz w:val="22"/>
          <w:szCs w:val="22"/>
        </w:rPr>
        <w:t xml:space="preserve"> to be no training providing organizations in the locality.</w:t>
      </w:r>
    </w:p>
    <w:p w14:paraId="559FFF0C" w14:textId="77777777" w:rsidR="00D61578" w:rsidRDefault="00D61578" w:rsidP="003D09BC">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Awareness raising and capacity development activities to be planned for the better coordination between the local government and CREE and institutionalize the CREE activities under the local government for increasing their ownership towards such electrification projects.</w:t>
      </w:r>
    </w:p>
    <w:p w14:paraId="7608514A" w14:textId="77777777" w:rsidR="00E715D3" w:rsidRDefault="00E715D3" w:rsidP="003D09BC">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Access to business services like financial access, market access, innovative technologies are very important to upscale the approach further.</w:t>
      </w:r>
    </w:p>
    <w:p w14:paraId="38236D3C" w14:textId="5BA84389" w:rsidR="00D61578" w:rsidRPr="001716A3" w:rsidRDefault="00F60EE2" w:rsidP="003D09BC">
      <w:pPr>
        <w:pStyle w:val="BodyText"/>
        <w:numPr>
          <w:ilvl w:val="0"/>
          <w:numId w:val="6"/>
        </w:numPr>
        <w:spacing w:line="360" w:lineRule="auto"/>
        <w:jc w:val="both"/>
        <w:rPr>
          <w:rFonts w:ascii="Arial" w:hAnsi="Arial" w:cs="Arial"/>
          <w:b w:val="0"/>
          <w:bCs/>
          <w:sz w:val="22"/>
          <w:szCs w:val="22"/>
        </w:rPr>
      </w:pPr>
      <w:r w:rsidRPr="001716A3">
        <w:rPr>
          <w:rFonts w:ascii="Arial" w:hAnsi="Arial" w:cs="Arial"/>
          <w:b w:val="0"/>
          <w:bCs/>
          <w:sz w:val="22"/>
          <w:szCs w:val="22"/>
        </w:rPr>
        <w:t>Considering sustainability of the existing and new business, access to bigger markets there</w:t>
      </w:r>
      <w:r w:rsidR="00D61578" w:rsidRPr="001716A3">
        <w:rPr>
          <w:rFonts w:ascii="Arial" w:hAnsi="Arial" w:cs="Arial"/>
          <w:b w:val="0"/>
          <w:bCs/>
          <w:sz w:val="22"/>
          <w:szCs w:val="22"/>
        </w:rPr>
        <w:t xml:space="preserve"> is need</w:t>
      </w:r>
      <w:r w:rsidR="00081B39">
        <w:rPr>
          <w:rFonts w:ascii="Arial" w:hAnsi="Arial" w:cs="Arial"/>
          <w:b w:val="0"/>
          <w:bCs/>
          <w:sz w:val="22"/>
          <w:szCs w:val="22"/>
        </w:rPr>
        <w:t>ed</w:t>
      </w:r>
      <w:r w:rsidR="00D61578" w:rsidRPr="001716A3">
        <w:rPr>
          <w:rFonts w:ascii="Arial" w:hAnsi="Arial" w:cs="Arial"/>
          <w:b w:val="0"/>
          <w:bCs/>
          <w:sz w:val="22"/>
          <w:szCs w:val="22"/>
        </w:rPr>
        <w:t xml:space="preserve"> to promote </w:t>
      </w:r>
      <w:r w:rsidR="00081B39">
        <w:rPr>
          <w:rFonts w:ascii="Arial" w:hAnsi="Arial" w:cs="Arial"/>
          <w:b w:val="0"/>
          <w:bCs/>
          <w:sz w:val="22"/>
          <w:szCs w:val="22"/>
        </w:rPr>
        <w:t>value chain concept such as GIZ value chain concept.</w:t>
      </w:r>
      <w:r w:rsidR="00684C6C" w:rsidRPr="001716A3">
        <w:rPr>
          <w:rFonts w:ascii="Arial" w:hAnsi="Arial" w:cs="Arial"/>
          <w:b w:val="0"/>
          <w:bCs/>
          <w:sz w:val="22"/>
          <w:szCs w:val="22"/>
        </w:rPr>
        <w:t xml:space="preserve"> </w:t>
      </w:r>
      <w:r w:rsidRPr="001716A3">
        <w:rPr>
          <w:rFonts w:ascii="Arial" w:hAnsi="Arial" w:cs="Arial"/>
          <w:b w:val="0"/>
          <w:bCs/>
          <w:sz w:val="22"/>
          <w:szCs w:val="22"/>
        </w:rPr>
        <w:t>This model entails value addition or service linkage to value addition chain for local products so that</w:t>
      </w:r>
      <w:r w:rsidR="00684C6C" w:rsidRPr="001716A3">
        <w:rPr>
          <w:rFonts w:ascii="Arial" w:hAnsi="Arial" w:cs="Arial"/>
          <w:b w:val="0"/>
          <w:bCs/>
          <w:sz w:val="22"/>
          <w:szCs w:val="22"/>
        </w:rPr>
        <w:t xml:space="preserve"> they can compete in the bigger markets.</w:t>
      </w:r>
      <w:r w:rsidR="00BD2CAF">
        <w:rPr>
          <w:rFonts w:ascii="Arial" w:hAnsi="Arial" w:cs="Arial"/>
          <w:b w:val="0"/>
          <w:bCs/>
          <w:sz w:val="22"/>
          <w:szCs w:val="22"/>
        </w:rPr>
        <w:t xml:space="preserve"> </w:t>
      </w:r>
      <w:r w:rsidR="00A13140">
        <w:rPr>
          <w:rFonts w:ascii="Arial" w:hAnsi="Arial" w:cs="Arial"/>
          <w:b w:val="0"/>
          <w:bCs/>
          <w:sz w:val="22"/>
          <w:szCs w:val="22"/>
        </w:rPr>
        <w:t>For e.g: p</w:t>
      </w:r>
      <w:r w:rsidR="00442F71">
        <w:rPr>
          <w:rFonts w:ascii="Arial" w:hAnsi="Arial" w:cs="Arial"/>
          <w:b w:val="0"/>
          <w:bCs/>
          <w:sz w:val="22"/>
          <w:szCs w:val="22"/>
        </w:rPr>
        <w:t xml:space="preserve">oultry sector is specifically successful in </w:t>
      </w:r>
      <w:r w:rsidR="00C608BB">
        <w:rPr>
          <w:rFonts w:ascii="Arial" w:hAnsi="Arial" w:cs="Arial"/>
          <w:b w:val="0"/>
          <w:bCs/>
          <w:sz w:val="22"/>
          <w:szCs w:val="22"/>
        </w:rPr>
        <w:t>these areas</w:t>
      </w:r>
      <w:r w:rsidR="009345C2">
        <w:rPr>
          <w:rFonts w:ascii="Arial" w:hAnsi="Arial" w:cs="Arial"/>
          <w:b w:val="0"/>
          <w:bCs/>
          <w:sz w:val="22"/>
          <w:szCs w:val="22"/>
        </w:rPr>
        <w:t xml:space="preserve"> due</w:t>
      </w:r>
      <w:r w:rsidR="001011A2">
        <w:rPr>
          <w:rFonts w:ascii="Arial" w:hAnsi="Arial" w:cs="Arial"/>
          <w:b w:val="0"/>
          <w:bCs/>
          <w:sz w:val="22"/>
          <w:szCs w:val="22"/>
        </w:rPr>
        <w:t xml:space="preserve"> to e</w:t>
      </w:r>
      <w:r w:rsidR="001011A2" w:rsidRPr="001011A2">
        <w:rPr>
          <w:rFonts w:ascii="Arial" w:hAnsi="Arial" w:cs="Arial"/>
          <w:b w:val="0"/>
          <w:bCs/>
          <w:sz w:val="22"/>
          <w:szCs w:val="22"/>
        </w:rPr>
        <w:t>as</w:t>
      </w:r>
      <w:r w:rsidR="001011A2">
        <w:rPr>
          <w:rFonts w:ascii="Arial" w:hAnsi="Arial" w:cs="Arial"/>
          <w:b w:val="0"/>
          <w:bCs/>
          <w:sz w:val="22"/>
          <w:szCs w:val="22"/>
        </w:rPr>
        <w:t xml:space="preserve">e of </w:t>
      </w:r>
      <w:r w:rsidR="001011A2" w:rsidRPr="001011A2">
        <w:rPr>
          <w:rFonts w:ascii="Arial" w:hAnsi="Arial" w:cs="Arial"/>
          <w:b w:val="0"/>
          <w:bCs/>
          <w:sz w:val="22"/>
          <w:szCs w:val="22"/>
        </w:rPr>
        <w:t>rearing,</w:t>
      </w:r>
      <w:r w:rsidR="001011A2">
        <w:rPr>
          <w:rFonts w:ascii="Arial" w:hAnsi="Arial" w:cs="Arial"/>
          <w:b w:val="0"/>
          <w:bCs/>
          <w:sz w:val="22"/>
          <w:szCs w:val="22"/>
        </w:rPr>
        <w:t xml:space="preserve"> </w:t>
      </w:r>
      <w:r w:rsidR="001011A2" w:rsidRPr="001011A2">
        <w:rPr>
          <w:rFonts w:ascii="Arial" w:hAnsi="Arial" w:cs="Arial"/>
          <w:b w:val="0"/>
          <w:bCs/>
          <w:sz w:val="22"/>
          <w:szCs w:val="22"/>
        </w:rPr>
        <w:t>less manpower, less investment</w:t>
      </w:r>
      <w:r w:rsidR="001011A2">
        <w:rPr>
          <w:rFonts w:ascii="Arial" w:hAnsi="Arial" w:cs="Arial"/>
          <w:b w:val="0"/>
          <w:bCs/>
          <w:sz w:val="22"/>
          <w:szCs w:val="22"/>
        </w:rPr>
        <w:t>s</w:t>
      </w:r>
      <w:r w:rsidR="0085327A">
        <w:rPr>
          <w:rFonts w:ascii="Arial" w:hAnsi="Arial" w:cs="Arial"/>
          <w:b w:val="0"/>
          <w:bCs/>
          <w:sz w:val="22"/>
          <w:szCs w:val="22"/>
        </w:rPr>
        <w:t xml:space="preserve"> &amp;</w:t>
      </w:r>
      <w:r w:rsidR="001011A2">
        <w:rPr>
          <w:rFonts w:ascii="Arial" w:hAnsi="Arial" w:cs="Arial"/>
          <w:b w:val="0"/>
          <w:bCs/>
          <w:sz w:val="22"/>
          <w:szCs w:val="22"/>
        </w:rPr>
        <w:t xml:space="preserve"> </w:t>
      </w:r>
      <w:r w:rsidR="009345C2">
        <w:rPr>
          <w:rFonts w:ascii="Arial" w:hAnsi="Arial" w:cs="Arial"/>
          <w:b w:val="0"/>
          <w:bCs/>
          <w:sz w:val="22"/>
          <w:szCs w:val="22"/>
        </w:rPr>
        <w:t xml:space="preserve">final product </w:t>
      </w:r>
      <w:r w:rsidR="0085327A">
        <w:rPr>
          <w:rFonts w:ascii="Arial" w:hAnsi="Arial" w:cs="Arial"/>
          <w:b w:val="0"/>
          <w:bCs/>
          <w:sz w:val="22"/>
          <w:szCs w:val="22"/>
        </w:rPr>
        <w:t>requiring</w:t>
      </w:r>
      <w:r w:rsidR="001011A2">
        <w:rPr>
          <w:rFonts w:ascii="Arial" w:hAnsi="Arial" w:cs="Arial"/>
          <w:b w:val="0"/>
          <w:bCs/>
          <w:sz w:val="22"/>
          <w:szCs w:val="22"/>
        </w:rPr>
        <w:t xml:space="preserve"> </w:t>
      </w:r>
      <w:r w:rsidR="0085327A">
        <w:rPr>
          <w:rFonts w:ascii="Arial" w:hAnsi="Arial" w:cs="Arial"/>
          <w:b w:val="0"/>
          <w:bCs/>
          <w:sz w:val="22"/>
          <w:szCs w:val="22"/>
        </w:rPr>
        <w:t xml:space="preserve">little to no </w:t>
      </w:r>
      <w:r w:rsidR="001011A2">
        <w:rPr>
          <w:rFonts w:ascii="Arial" w:hAnsi="Arial" w:cs="Arial"/>
          <w:b w:val="0"/>
          <w:bCs/>
          <w:sz w:val="22"/>
          <w:szCs w:val="22"/>
        </w:rPr>
        <w:lastRenderedPageBreak/>
        <w:t>value addition</w:t>
      </w:r>
      <w:r w:rsidR="0085327A">
        <w:rPr>
          <w:rFonts w:ascii="Arial" w:hAnsi="Arial" w:cs="Arial"/>
          <w:b w:val="0"/>
          <w:bCs/>
          <w:sz w:val="22"/>
          <w:szCs w:val="22"/>
        </w:rPr>
        <w:t>. T</w:t>
      </w:r>
      <w:r w:rsidR="00C608BB">
        <w:rPr>
          <w:rFonts w:ascii="Arial" w:hAnsi="Arial" w:cs="Arial"/>
          <w:b w:val="0"/>
          <w:bCs/>
          <w:sz w:val="22"/>
          <w:szCs w:val="22"/>
        </w:rPr>
        <w:t>his</w:t>
      </w:r>
      <w:r w:rsidR="001011A2">
        <w:rPr>
          <w:rFonts w:ascii="Arial" w:hAnsi="Arial" w:cs="Arial"/>
          <w:b w:val="0"/>
          <w:bCs/>
          <w:sz w:val="22"/>
          <w:szCs w:val="22"/>
        </w:rPr>
        <w:t xml:space="preserve"> </w:t>
      </w:r>
      <w:r w:rsidR="0085327A">
        <w:rPr>
          <w:rFonts w:ascii="Arial" w:hAnsi="Arial" w:cs="Arial"/>
          <w:b w:val="0"/>
          <w:bCs/>
          <w:sz w:val="22"/>
          <w:szCs w:val="22"/>
        </w:rPr>
        <w:t>supply chain is directly linked by wholesaler to bigger markets in Kathmandu. Whereas</w:t>
      </w:r>
      <w:r w:rsidR="00C608BB">
        <w:rPr>
          <w:rFonts w:ascii="Arial" w:hAnsi="Arial" w:cs="Arial"/>
          <w:b w:val="0"/>
          <w:bCs/>
          <w:sz w:val="22"/>
          <w:szCs w:val="22"/>
        </w:rPr>
        <w:t xml:space="preserve">, existing </w:t>
      </w:r>
      <w:r w:rsidR="0085327A">
        <w:rPr>
          <w:rFonts w:ascii="Arial" w:hAnsi="Arial" w:cs="Arial"/>
          <w:b w:val="0"/>
          <w:bCs/>
          <w:sz w:val="22"/>
          <w:szCs w:val="22"/>
        </w:rPr>
        <w:t>fur</w:t>
      </w:r>
      <w:r w:rsidR="00C608BB">
        <w:rPr>
          <w:rFonts w:ascii="Arial" w:hAnsi="Arial" w:cs="Arial"/>
          <w:b w:val="0"/>
          <w:bCs/>
          <w:sz w:val="22"/>
          <w:szCs w:val="22"/>
        </w:rPr>
        <w:t xml:space="preserve">niture and carpentry businesses profitability </w:t>
      </w:r>
      <w:r w:rsidR="0085327A">
        <w:rPr>
          <w:rFonts w:ascii="Arial" w:hAnsi="Arial" w:cs="Arial"/>
          <w:b w:val="0"/>
          <w:bCs/>
          <w:sz w:val="22"/>
          <w:szCs w:val="22"/>
        </w:rPr>
        <w:t xml:space="preserve">is </w:t>
      </w:r>
      <w:r w:rsidR="00C608BB">
        <w:rPr>
          <w:rFonts w:ascii="Arial" w:hAnsi="Arial" w:cs="Arial"/>
          <w:b w:val="0"/>
          <w:bCs/>
          <w:sz w:val="22"/>
          <w:szCs w:val="22"/>
        </w:rPr>
        <w:t>saturated after fulfillment of needs of the local</w:t>
      </w:r>
      <w:r w:rsidR="0085327A">
        <w:rPr>
          <w:rFonts w:ascii="Arial" w:hAnsi="Arial" w:cs="Arial"/>
          <w:b w:val="0"/>
          <w:bCs/>
          <w:sz w:val="22"/>
          <w:szCs w:val="22"/>
        </w:rPr>
        <w:t xml:space="preserve"> </w:t>
      </w:r>
      <w:r w:rsidR="00C608BB">
        <w:rPr>
          <w:rFonts w:ascii="Arial" w:hAnsi="Arial" w:cs="Arial"/>
          <w:b w:val="0"/>
          <w:bCs/>
          <w:sz w:val="22"/>
          <w:szCs w:val="22"/>
        </w:rPr>
        <w:t xml:space="preserve">market. Hence, this capping of the profits </w:t>
      </w:r>
      <w:r w:rsidR="00A13140">
        <w:rPr>
          <w:rFonts w:ascii="Arial" w:hAnsi="Arial" w:cs="Arial"/>
          <w:b w:val="0"/>
          <w:bCs/>
          <w:sz w:val="22"/>
          <w:szCs w:val="22"/>
        </w:rPr>
        <w:t>hampers the sustainability in the long run and there is a need to integrate value addition concept to compete in the bigger markets.</w:t>
      </w:r>
      <w:r w:rsidR="00C608BB">
        <w:rPr>
          <w:rFonts w:ascii="Arial" w:hAnsi="Arial" w:cs="Arial"/>
          <w:b w:val="0"/>
          <w:bCs/>
          <w:sz w:val="22"/>
          <w:szCs w:val="22"/>
        </w:rPr>
        <w:t xml:space="preserve"> </w:t>
      </w:r>
    </w:p>
    <w:p w14:paraId="42225942" w14:textId="77777777" w:rsidR="00460794" w:rsidRDefault="00460794" w:rsidP="003D09BC">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 xml:space="preserve">Switching to electricity for production, processing, harvesting, storing are the </w:t>
      </w:r>
      <w:r w:rsidR="00A414D9">
        <w:rPr>
          <w:rFonts w:ascii="Arial" w:hAnsi="Arial" w:cs="Arial"/>
          <w:b w:val="0"/>
          <w:bCs/>
          <w:sz w:val="22"/>
          <w:szCs w:val="22"/>
        </w:rPr>
        <w:t>potential areas for PEU promotion and opportunity to commercialize the agriculture business.</w:t>
      </w:r>
    </w:p>
    <w:p w14:paraId="02D345F9" w14:textId="77777777" w:rsidR="008C2A27" w:rsidRPr="008C2A27" w:rsidRDefault="008C2A27" w:rsidP="00BD2CAF">
      <w:pPr>
        <w:pStyle w:val="BodyText"/>
        <w:spacing w:line="360" w:lineRule="auto"/>
        <w:ind w:left="360"/>
        <w:jc w:val="both"/>
      </w:pPr>
    </w:p>
    <w:p w14:paraId="7E300784" w14:textId="712110BA" w:rsidR="00A96F8E" w:rsidRDefault="00BD2CAF" w:rsidP="00A96F8E">
      <w:r>
        <w:t>Further recommendations</w:t>
      </w:r>
    </w:p>
    <w:p w14:paraId="31962222" w14:textId="7CC82646" w:rsidR="00BD2CAF" w:rsidRDefault="00BD2CAF" w:rsidP="00BD2CAF">
      <w:pPr>
        <w:pStyle w:val="BodyText"/>
        <w:numPr>
          <w:ilvl w:val="0"/>
          <w:numId w:val="6"/>
        </w:numPr>
        <w:spacing w:line="360" w:lineRule="auto"/>
        <w:jc w:val="both"/>
        <w:rPr>
          <w:rFonts w:ascii="Arial" w:hAnsi="Arial" w:cs="Arial"/>
          <w:b w:val="0"/>
          <w:bCs/>
          <w:sz w:val="22"/>
          <w:szCs w:val="22"/>
        </w:rPr>
      </w:pPr>
      <w:r>
        <w:rPr>
          <w:rFonts w:ascii="Arial" w:hAnsi="Arial" w:cs="Arial"/>
          <w:b w:val="0"/>
          <w:bCs/>
          <w:sz w:val="22"/>
          <w:szCs w:val="22"/>
        </w:rPr>
        <w:t>Beside productive use and small or medium scale business it is found during the study that there is opportunity for increased household consumption through various appliances like rice cooker and electric cook stoves for cooking purpose. However, a</w:t>
      </w:r>
      <w:r w:rsidRPr="003D09BC">
        <w:rPr>
          <w:rFonts w:ascii="Arial" w:hAnsi="Arial" w:cs="Arial"/>
          <w:b w:val="0"/>
          <w:bCs/>
          <w:sz w:val="22"/>
          <w:szCs w:val="22"/>
        </w:rPr>
        <w:t>wareness on the use of electric cooking will be required to encourage the household to use electricity for cooking than LPG gas.</w:t>
      </w:r>
      <w:r>
        <w:rPr>
          <w:rFonts w:ascii="Arial" w:hAnsi="Arial" w:cs="Arial"/>
          <w:b w:val="0"/>
          <w:bCs/>
          <w:sz w:val="22"/>
          <w:szCs w:val="22"/>
        </w:rPr>
        <w:t xml:space="preserve"> Awareness will be required not only to motivate for electric cooking but also about the required technical upgradation and required investments. Also capacity building of the consumer to compare the cooking energy cost from different sources and also investment vs return to switch to electricity based cooking.</w:t>
      </w:r>
    </w:p>
    <w:p w14:paraId="1C8B9314" w14:textId="77777777" w:rsidR="00BD2CAF" w:rsidRPr="00A96F8E" w:rsidRDefault="00BD2CAF" w:rsidP="00A96F8E">
      <w:bookmarkStart w:id="10" w:name="_GoBack"/>
      <w:bookmarkEnd w:id="10"/>
    </w:p>
    <w:sectPr w:rsidR="00BD2CAF" w:rsidRPr="00A96F8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foerster-p" w:date="2018-12-03T10:45:00Z" w:initials="f">
    <w:p w14:paraId="47122E38" w14:textId="77777777" w:rsidR="00C67BFF" w:rsidRDefault="00C67BFF">
      <w:pPr>
        <w:pStyle w:val="CommentText"/>
      </w:pPr>
      <w:r>
        <w:rPr>
          <w:rStyle w:val="CommentReference"/>
        </w:rPr>
        <w:annotationRef/>
      </w:r>
      <w:r>
        <w:t>What is the %?</w:t>
      </w:r>
    </w:p>
  </w:comment>
  <w:comment w:id="5" w:author="bohra-a" w:date="2018-12-19T11:40:00Z" w:initials="b">
    <w:p w14:paraId="1F83F90E" w14:textId="77777777" w:rsidR="001527EA" w:rsidRDefault="001527EA">
      <w:pPr>
        <w:pStyle w:val="CommentText"/>
      </w:pPr>
      <w:r>
        <w:rPr>
          <w:rStyle w:val="CommentReference"/>
        </w:rPr>
        <w:annotationRef/>
      </w:r>
      <w:r>
        <w:t>Difficult to get this data as people who were involved during the project phase were not there and person interviewed were not able to provide the exact no of person trained.</w:t>
      </w:r>
    </w:p>
  </w:comment>
  <w:comment w:id="6" w:author="foerster-p" w:date="2018-12-04T09:58:00Z" w:initials="f">
    <w:p w14:paraId="06CBDAE1" w14:textId="77777777" w:rsidR="008A7BD3" w:rsidRDefault="008A7BD3">
      <w:pPr>
        <w:pStyle w:val="CommentText"/>
      </w:pPr>
      <w:r>
        <w:rPr>
          <w:rStyle w:val="CommentReference"/>
        </w:rPr>
        <w:annotationRef/>
      </w:r>
      <w:r>
        <w:t>Here it would be expected that you provide a summarizing sentence on how many businesses were set up and or assisted, how many are still operational, did some of them increase their business if so to what extent…</w:t>
      </w:r>
    </w:p>
  </w:comment>
  <w:comment w:id="7" w:author="bohra-a" w:date="2018-12-19T11:54:00Z" w:initials="b">
    <w:p w14:paraId="58C382A8" w14:textId="640F0EE7" w:rsidR="00FF49EA" w:rsidRDefault="00FF49EA">
      <w:pPr>
        <w:pStyle w:val="CommentText"/>
      </w:pPr>
      <w:r>
        <w:rPr>
          <w:rStyle w:val="CommentReference"/>
        </w:rPr>
        <w:annotationRef/>
      </w:r>
      <w:r>
        <w:t>Since majority of people involved during project phase are away, it was difficult to get exac</w:t>
      </w:r>
      <w:r w:rsidR="00C0221E">
        <w:t>t data on how many were trained</w:t>
      </w:r>
      <w:r>
        <w:t>,</w:t>
      </w:r>
      <w:r w:rsidR="00C0221E">
        <w:t xml:space="preserve"> </w:t>
      </w:r>
      <w:r>
        <w:t>how many really established the business</w:t>
      </w:r>
      <w:r w:rsidR="000D2690">
        <w:t xml:space="preserve"> and how many were scaled up later on due to the lack of data base and records.</w:t>
      </w:r>
      <w:r>
        <w:t xml:space="preserve"> </w:t>
      </w:r>
      <w:r w:rsidR="000D2690">
        <w:t>However,</w:t>
      </w:r>
      <w:r w:rsidR="009D1107">
        <w:t xml:space="preserve"> </w:t>
      </w:r>
      <w:r>
        <w:t>the data mentioned in this report is provided through the interview with the CREE members based upon their assumption and remembrance only.</w:t>
      </w:r>
    </w:p>
  </w:comment>
  <w:comment w:id="8" w:author="foerster-p" w:date="2018-12-04T10:01:00Z" w:initials="f">
    <w:p w14:paraId="5AFC56D7" w14:textId="77777777" w:rsidR="007865C1" w:rsidRDefault="007865C1">
      <w:pPr>
        <w:pStyle w:val="CommentText"/>
      </w:pPr>
      <w:r>
        <w:rPr>
          <w:rStyle w:val="CommentReference"/>
        </w:rPr>
        <w:annotationRef/>
      </w:r>
      <w:r>
        <w:t>How many? Do you have figures concerning the increase of business such as “turnover increase by 30%” or so or proxy indicators if they don’</w:t>
      </w:r>
    </w:p>
  </w:comment>
  <w:comment w:id="9" w:author="bohra-a" w:date="2018-12-19T12:40:00Z" w:initials="b">
    <w:p w14:paraId="1FA96385" w14:textId="39C9902C" w:rsidR="00BD2CAF" w:rsidRDefault="00BD2CAF">
      <w:pPr>
        <w:pStyle w:val="CommentText"/>
      </w:pPr>
      <w:r>
        <w:rPr>
          <w:rStyle w:val="CommentReference"/>
        </w:rPr>
        <w:annotationRef/>
      </w:r>
      <w:r>
        <w:t>Two business found to scale up their business where they expanded the business from a small shop to bigger one comparatively</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122E38" w15:done="0"/>
  <w15:commentEx w15:paraId="1F83F90E" w15:paraIdParent="47122E38" w15:done="0"/>
  <w15:commentEx w15:paraId="06CBDAE1" w15:done="0"/>
  <w15:commentEx w15:paraId="58C382A8" w15:paraIdParent="06CBDAE1" w15:done="0"/>
  <w15:commentEx w15:paraId="5AFC56D7" w15:done="0"/>
  <w15:commentEx w15:paraId="1FA96385" w15:paraIdParent="5AFC56D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FE279" w14:textId="77777777" w:rsidR="001A7CED" w:rsidRDefault="001A7CED" w:rsidP="00D641B1">
      <w:pPr>
        <w:spacing w:after="0" w:line="240" w:lineRule="auto"/>
      </w:pPr>
      <w:r>
        <w:separator/>
      </w:r>
    </w:p>
  </w:endnote>
  <w:endnote w:type="continuationSeparator" w:id="0">
    <w:p w14:paraId="386C0C36" w14:textId="77777777" w:rsidR="001A7CED" w:rsidRDefault="001A7CED" w:rsidP="00D64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F5D44" w14:textId="77777777" w:rsidR="001A7CED" w:rsidRDefault="001A7CED" w:rsidP="00D641B1">
      <w:pPr>
        <w:spacing w:after="0" w:line="240" w:lineRule="auto"/>
      </w:pPr>
      <w:r>
        <w:separator/>
      </w:r>
    </w:p>
  </w:footnote>
  <w:footnote w:type="continuationSeparator" w:id="0">
    <w:p w14:paraId="20993034" w14:textId="77777777" w:rsidR="001A7CED" w:rsidRDefault="001A7CED" w:rsidP="00D641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D2FDC"/>
    <w:multiLevelType w:val="multilevel"/>
    <w:tmpl w:val="9D740CE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7E900AD"/>
    <w:multiLevelType w:val="hybridMultilevel"/>
    <w:tmpl w:val="2A6CC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1912AB6"/>
    <w:multiLevelType w:val="hybridMultilevel"/>
    <w:tmpl w:val="658E773C"/>
    <w:lvl w:ilvl="0" w:tplc="D2F0E1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763144"/>
    <w:multiLevelType w:val="hybridMultilevel"/>
    <w:tmpl w:val="0FA47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15D3576"/>
    <w:multiLevelType w:val="hybridMultilevel"/>
    <w:tmpl w:val="4C20B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1C0047"/>
    <w:multiLevelType w:val="multilevel"/>
    <w:tmpl w:val="33EC39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63383350"/>
    <w:multiLevelType w:val="hybridMultilevel"/>
    <w:tmpl w:val="8D62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5C38E5"/>
    <w:multiLevelType w:val="hybridMultilevel"/>
    <w:tmpl w:val="E4FC33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2BA261B"/>
    <w:multiLevelType w:val="hybridMultilevel"/>
    <w:tmpl w:val="1CA2E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4"/>
  </w:num>
  <w:num w:numId="5">
    <w:abstractNumId w:val="7"/>
  </w:num>
  <w:num w:numId="6">
    <w:abstractNumId w:val="3"/>
  </w:num>
  <w:num w:numId="7">
    <w:abstractNumId w:val="6"/>
  </w:num>
  <w:num w:numId="8">
    <w:abstractNumId w:val="8"/>
  </w:num>
  <w:num w:numId="9">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hra-a">
    <w15:presenceInfo w15:providerId="None" w15:userId="bohra-a"/>
  </w15:person>
  <w15:person w15:author="foerster-p">
    <w15:presenceInfo w15:providerId="None" w15:userId="foerster-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C6"/>
    <w:rsid w:val="00000A32"/>
    <w:rsid w:val="00006522"/>
    <w:rsid w:val="00015E77"/>
    <w:rsid w:val="00027A37"/>
    <w:rsid w:val="00053D7D"/>
    <w:rsid w:val="00056AB8"/>
    <w:rsid w:val="00081B39"/>
    <w:rsid w:val="000D2690"/>
    <w:rsid w:val="000D6FFE"/>
    <w:rsid w:val="00100A15"/>
    <w:rsid w:val="001011A2"/>
    <w:rsid w:val="00127CF1"/>
    <w:rsid w:val="00133385"/>
    <w:rsid w:val="001527EA"/>
    <w:rsid w:val="00164A2D"/>
    <w:rsid w:val="001673A6"/>
    <w:rsid w:val="00170C2D"/>
    <w:rsid w:val="001716A3"/>
    <w:rsid w:val="00185D96"/>
    <w:rsid w:val="001A7CED"/>
    <w:rsid w:val="001E29A8"/>
    <w:rsid w:val="001E5E9D"/>
    <w:rsid w:val="001F4210"/>
    <w:rsid w:val="0021561B"/>
    <w:rsid w:val="00241C43"/>
    <w:rsid w:val="00243103"/>
    <w:rsid w:val="002A164C"/>
    <w:rsid w:val="002E1D80"/>
    <w:rsid w:val="00306114"/>
    <w:rsid w:val="00313D8E"/>
    <w:rsid w:val="00316F19"/>
    <w:rsid w:val="00323331"/>
    <w:rsid w:val="0033000F"/>
    <w:rsid w:val="00366F58"/>
    <w:rsid w:val="0039133B"/>
    <w:rsid w:val="00393D02"/>
    <w:rsid w:val="003B08B4"/>
    <w:rsid w:val="003C696D"/>
    <w:rsid w:val="003D09BC"/>
    <w:rsid w:val="003F121F"/>
    <w:rsid w:val="004234C8"/>
    <w:rsid w:val="00425C93"/>
    <w:rsid w:val="00427015"/>
    <w:rsid w:val="00433F3F"/>
    <w:rsid w:val="00440DCB"/>
    <w:rsid w:val="00442F71"/>
    <w:rsid w:val="00460794"/>
    <w:rsid w:val="00475BC6"/>
    <w:rsid w:val="00482DD7"/>
    <w:rsid w:val="004A15CC"/>
    <w:rsid w:val="004B0A41"/>
    <w:rsid w:val="004B2DBD"/>
    <w:rsid w:val="004D7032"/>
    <w:rsid w:val="005108A5"/>
    <w:rsid w:val="00526B30"/>
    <w:rsid w:val="005313E5"/>
    <w:rsid w:val="00546633"/>
    <w:rsid w:val="00561DD0"/>
    <w:rsid w:val="00562366"/>
    <w:rsid w:val="00586BDE"/>
    <w:rsid w:val="005A3622"/>
    <w:rsid w:val="005B1534"/>
    <w:rsid w:val="005B6B97"/>
    <w:rsid w:val="005D61F8"/>
    <w:rsid w:val="005E1420"/>
    <w:rsid w:val="005E5C07"/>
    <w:rsid w:val="005F0C3A"/>
    <w:rsid w:val="00610459"/>
    <w:rsid w:val="006268C3"/>
    <w:rsid w:val="00651295"/>
    <w:rsid w:val="00684C6C"/>
    <w:rsid w:val="006940E8"/>
    <w:rsid w:val="006C6C28"/>
    <w:rsid w:val="006E74E5"/>
    <w:rsid w:val="007155D3"/>
    <w:rsid w:val="0071682B"/>
    <w:rsid w:val="00720C51"/>
    <w:rsid w:val="007865C1"/>
    <w:rsid w:val="0079590D"/>
    <w:rsid w:val="007A350A"/>
    <w:rsid w:val="007C1564"/>
    <w:rsid w:val="007F2702"/>
    <w:rsid w:val="007F6346"/>
    <w:rsid w:val="008067AB"/>
    <w:rsid w:val="0082282B"/>
    <w:rsid w:val="00852E39"/>
    <w:rsid w:val="0085327A"/>
    <w:rsid w:val="00874A71"/>
    <w:rsid w:val="008851C8"/>
    <w:rsid w:val="00886850"/>
    <w:rsid w:val="0089704F"/>
    <w:rsid w:val="008A7BD3"/>
    <w:rsid w:val="008C2A27"/>
    <w:rsid w:val="008D1941"/>
    <w:rsid w:val="008D71B4"/>
    <w:rsid w:val="00923386"/>
    <w:rsid w:val="009345C2"/>
    <w:rsid w:val="009352E2"/>
    <w:rsid w:val="009376C6"/>
    <w:rsid w:val="00952823"/>
    <w:rsid w:val="009636A8"/>
    <w:rsid w:val="00963895"/>
    <w:rsid w:val="009713CB"/>
    <w:rsid w:val="00996F9F"/>
    <w:rsid w:val="009B2C16"/>
    <w:rsid w:val="009B6F00"/>
    <w:rsid w:val="009D1107"/>
    <w:rsid w:val="009D2BC7"/>
    <w:rsid w:val="009D63E8"/>
    <w:rsid w:val="009E3625"/>
    <w:rsid w:val="009E3D79"/>
    <w:rsid w:val="009F75C5"/>
    <w:rsid w:val="00A00FCC"/>
    <w:rsid w:val="00A02FAD"/>
    <w:rsid w:val="00A13140"/>
    <w:rsid w:val="00A30B04"/>
    <w:rsid w:val="00A414D9"/>
    <w:rsid w:val="00A47DF9"/>
    <w:rsid w:val="00A65E61"/>
    <w:rsid w:val="00A9570D"/>
    <w:rsid w:val="00A96F8E"/>
    <w:rsid w:val="00AE6C51"/>
    <w:rsid w:val="00B33609"/>
    <w:rsid w:val="00B80999"/>
    <w:rsid w:val="00B9342D"/>
    <w:rsid w:val="00BA6A8C"/>
    <w:rsid w:val="00BB7030"/>
    <w:rsid w:val="00BC74C0"/>
    <w:rsid w:val="00BD2CAF"/>
    <w:rsid w:val="00C00669"/>
    <w:rsid w:val="00C018E6"/>
    <w:rsid w:val="00C0221E"/>
    <w:rsid w:val="00C548A7"/>
    <w:rsid w:val="00C608BB"/>
    <w:rsid w:val="00C65BED"/>
    <w:rsid w:val="00C67BFF"/>
    <w:rsid w:val="00C96CCA"/>
    <w:rsid w:val="00CA1E10"/>
    <w:rsid w:val="00CB41C6"/>
    <w:rsid w:val="00CE0953"/>
    <w:rsid w:val="00CF12C4"/>
    <w:rsid w:val="00D22D7D"/>
    <w:rsid w:val="00D24E8B"/>
    <w:rsid w:val="00D260DA"/>
    <w:rsid w:val="00D460B0"/>
    <w:rsid w:val="00D473F4"/>
    <w:rsid w:val="00D61578"/>
    <w:rsid w:val="00D641B1"/>
    <w:rsid w:val="00D71BDD"/>
    <w:rsid w:val="00D869A0"/>
    <w:rsid w:val="00DA2856"/>
    <w:rsid w:val="00DC65E9"/>
    <w:rsid w:val="00DD4107"/>
    <w:rsid w:val="00E00AFE"/>
    <w:rsid w:val="00E06DA9"/>
    <w:rsid w:val="00E1230D"/>
    <w:rsid w:val="00E715D3"/>
    <w:rsid w:val="00EA1E8F"/>
    <w:rsid w:val="00EA23FE"/>
    <w:rsid w:val="00EA2BA9"/>
    <w:rsid w:val="00EC4E81"/>
    <w:rsid w:val="00ED0138"/>
    <w:rsid w:val="00F0085D"/>
    <w:rsid w:val="00F10E3E"/>
    <w:rsid w:val="00F33E35"/>
    <w:rsid w:val="00F60EE2"/>
    <w:rsid w:val="00F665C0"/>
    <w:rsid w:val="00F95DEC"/>
    <w:rsid w:val="00FA6EB5"/>
    <w:rsid w:val="00FB386A"/>
    <w:rsid w:val="00FC362D"/>
    <w:rsid w:val="00FF0662"/>
    <w:rsid w:val="00FF1AA5"/>
    <w:rsid w:val="00FF1E8F"/>
    <w:rsid w:val="00FF49EA"/>
    <w:rsid w:val="00FF58CF"/>
    <w:rsid w:val="00FF7B06"/>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7A47"/>
  <w15:chartTrackingRefBased/>
  <w15:docId w15:val="{3895CBB3-3970-4046-B3C9-C6CF652E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A96F8E"/>
    <w:pPr>
      <w:keepNext/>
      <w:keepLines/>
      <w:spacing w:before="240" w:after="0"/>
      <w:outlineLvl w:val="0"/>
    </w:pPr>
    <w:rPr>
      <w:rFonts w:asciiTheme="majorHAnsi" w:eastAsiaTheme="majorEastAsia" w:hAnsiTheme="majorHAnsi" w:cstheme="majorBidi"/>
      <w:color w:val="2E74B5" w:themeColor="accent1" w:themeShade="BF"/>
      <w:sz w:val="32"/>
      <w:szCs w:val="29"/>
    </w:rPr>
  </w:style>
  <w:style w:type="paragraph" w:styleId="Heading2">
    <w:name w:val="heading 2"/>
    <w:basedOn w:val="Normal"/>
    <w:next w:val="Normal"/>
    <w:link w:val="Heading2Char"/>
    <w:uiPriority w:val="9"/>
    <w:unhideWhenUsed/>
    <w:qFormat/>
    <w:rsid w:val="00366F58"/>
    <w:pPr>
      <w:keepNext/>
      <w:keepLines/>
      <w:spacing w:before="40" w:after="0"/>
      <w:outlineLvl w:val="1"/>
    </w:pPr>
    <w:rPr>
      <w:rFonts w:asciiTheme="majorHAnsi" w:eastAsiaTheme="majorEastAsia" w:hAnsiTheme="majorHAnsi" w:cstheme="majorBidi"/>
      <w:color w:val="2E74B5"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6F8E"/>
    <w:rPr>
      <w:rFonts w:asciiTheme="majorHAnsi" w:eastAsiaTheme="majorEastAsia" w:hAnsiTheme="majorHAnsi" w:cstheme="majorBidi"/>
      <w:color w:val="2E74B5" w:themeColor="accent1" w:themeShade="BF"/>
      <w:sz w:val="32"/>
      <w:szCs w:val="29"/>
    </w:rPr>
  </w:style>
  <w:style w:type="paragraph" w:styleId="ListParagraph">
    <w:name w:val="List Paragraph"/>
    <w:basedOn w:val="Normal"/>
    <w:uiPriority w:val="34"/>
    <w:qFormat/>
    <w:rsid w:val="00A96F8E"/>
    <w:pPr>
      <w:ind w:left="720"/>
      <w:contextualSpacing/>
    </w:pPr>
  </w:style>
  <w:style w:type="table" w:styleId="GridTable4-Accent1">
    <w:name w:val="Grid Table 4 Accent 1"/>
    <w:basedOn w:val="TableNormal"/>
    <w:uiPriority w:val="49"/>
    <w:rsid w:val="0061045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1">
    <w:name w:val="Grid Table 2 Accent 1"/>
    <w:basedOn w:val="TableNormal"/>
    <w:uiPriority w:val="47"/>
    <w:rsid w:val="0039133B"/>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2Char">
    <w:name w:val="Heading 2 Char"/>
    <w:basedOn w:val="DefaultParagraphFont"/>
    <w:link w:val="Heading2"/>
    <w:uiPriority w:val="9"/>
    <w:rsid w:val="00366F58"/>
    <w:rPr>
      <w:rFonts w:asciiTheme="majorHAnsi" w:eastAsiaTheme="majorEastAsia" w:hAnsiTheme="majorHAnsi" w:cstheme="majorBidi"/>
      <w:color w:val="2E74B5" w:themeColor="accent1" w:themeShade="BF"/>
      <w:sz w:val="26"/>
      <w:szCs w:val="23"/>
    </w:rPr>
  </w:style>
  <w:style w:type="paragraph" w:styleId="BodyText">
    <w:name w:val="Body Text"/>
    <w:basedOn w:val="Normal"/>
    <w:link w:val="BodyTextChar"/>
    <w:rsid w:val="00D71BDD"/>
    <w:pPr>
      <w:spacing w:after="0" w:line="240" w:lineRule="auto"/>
      <w:jc w:val="center"/>
    </w:pPr>
    <w:rPr>
      <w:rFonts w:ascii="Times New Roman" w:eastAsia="Times New Roman" w:hAnsi="Times New Roman" w:cs="Times New Roman"/>
      <w:b/>
      <w:sz w:val="24"/>
      <w:lang w:bidi="ar-SA"/>
    </w:rPr>
  </w:style>
  <w:style w:type="character" w:customStyle="1" w:styleId="BodyTextChar">
    <w:name w:val="Body Text Char"/>
    <w:basedOn w:val="DefaultParagraphFont"/>
    <w:link w:val="BodyText"/>
    <w:rsid w:val="00D71BDD"/>
    <w:rPr>
      <w:rFonts w:ascii="Times New Roman" w:eastAsia="Times New Roman" w:hAnsi="Times New Roman" w:cs="Times New Roman"/>
      <w:b/>
      <w:sz w:val="24"/>
      <w:lang w:bidi="ar-SA"/>
    </w:rPr>
  </w:style>
  <w:style w:type="table" w:styleId="GridTable4-Accent5">
    <w:name w:val="Grid Table 4 Accent 5"/>
    <w:basedOn w:val="TableNormal"/>
    <w:uiPriority w:val="49"/>
    <w:rsid w:val="00FF58C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CommentReference">
    <w:name w:val="annotation reference"/>
    <w:basedOn w:val="DefaultParagraphFont"/>
    <w:uiPriority w:val="99"/>
    <w:semiHidden/>
    <w:unhideWhenUsed/>
    <w:rsid w:val="00440DCB"/>
    <w:rPr>
      <w:sz w:val="16"/>
      <w:szCs w:val="16"/>
    </w:rPr>
  </w:style>
  <w:style w:type="paragraph" w:styleId="CommentText">
    <w:name w:val="annotation text"/>
    <w:basedOn w:val="Normal"/>
    <w:link w:val="CommentTextChar"/>
    <w:uiPriority w:val="99"/>
    <w:semiHidden/>
    <w:unhideWhenUsed/>
    <w:rsid w:val="00440DCB"/>
    <w:pPr>
      <w:spacing w:line="240" w:lineRule="auto"/>
    </w:pPr>
    <w:rPr>
      <w:sz w:val="20"/>
      <w:szCs w:val="18"/>
    </w:rPr>
  </w:style>
  <w:style w:type="character" w:customStyle="1" w:styleId="CommentTextChar">
    <w:name w:val="Comment Text Char"/>
    <w:basedOn w:val="DefaultParagraphFont"/>
    <w:link w:val="CommentText"/>
    <w:uiPriority w:val="99"/>
    <w:semiHidden/>
    <w:rsid w:val="00440DCB"/>
    <w:rPr>
      <w:rFonts w:cs="Mangal"/>
      <w:sz w:val="20"/>
      <w:szCs w:val="18"/>
    </w:rPr>
  </w:style>
  <w:style w:type="paragraph" w:styleId="CommentSubject">
    <w:name w:val="annotation subject"/>
    <w:basedOn w:val="CommentText"/>
    <w:next w:val="CommentText"/>
    <w:link w:val="CommentSubjectChar"/>
    <w:uiPriority w:val="99"/>
    <w:semiHidden/>
    <w:unhideWhenUsed/>
    <w:rsid w:val="00440DCB"/>
    <w:rPr>
      <w:b/>
      <w:bCs/>
    </w:rPr>
  </w:style>
  <w:style w:type="character" w:customStyle="1" w:styleId="CommentSubjectChar">
    <w:name w:val="Comment Subject Char"/>
    <w:basedOn w:val="CommentTextChar"/>
    <w:link w:val="CommentSubject"/>
    <w:uiPriority w:val="99"/>
    <w:semiHidden/>
    <w:rsid w:val="00440DCB"/>
    <w:rPr>
      <w:rFonts w:cs="Mangal"/>
      <w:b/>
      <w:bCs/>
      <w:sz w:val="20"/>
      <w:szCs w:val="18"/>
    </w:rPr>
  </w:style>
  <w:style w:type="paragraph" w:styleId="BalloonText">
    <w:name w:val="Balloon Text"/>
    <w:basedOn w:val="Normal"/>
    <w:link w:val="BalloonTextChar"/>
    <w:uiPriority w:val="99"/>
    <w:semiHidden/>
    <w:unhideWhenUsed/>
    <w:rsid w:val="00440DCB"/>
    <w:pPr>
      <w:spacing w:after="0" w:line="240" w:lineRule="auto"/>
    </w:pPr>
    <w:rPr>
      <w:rFonts w:ascii="Segoe UI" w:hAnsi="Segoe UI" w:cs="Segoe UI"/>
      <w:sz w:val="18"/>
      <w:szCs w:val="16"/>
    </w:rPr>
  </w:style>
  <w:style w:type="character" w:customStyle="1" w:styleId="BalloonTextChar">
    <w:name w:val="Balloon Text Char"/>
    <w:basedOn w:val="DefaultParagraphFont"/>
    <w:link w:val="BalloonText"/>
    <w:uiPriority w:val="99"/>
    <w:semiHidden/>
    <w:rsid w:val="00440DCB"/>
    <w:rPr>
      <w:rFonts w:ascii="Segoe UI" w:hAnsi="Segoe UI" w:cs="Segoe UI"/>
      <w:sz w:val="18"/>
      <w:szCs w:val="16"/>
    </w:rPr>
  </w:style>
  <w:style w:type="paragraph" w:styleId="Header">
    <w:name w:val="header"/>
    <w:basedOn w:val="Normal"/>
    <w:link w:val="HeaderChar"/>
    <w:uiPriority w:val="99"/>
    <w:unhideWhenUsed/>
    <w:rsid w:val="00D641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1B1"/>
    <w:rPr>
      <w:rFonts w:cs="Mangal"/>
    </w:rPr>
  </w:style>
  <w:style w:type="paragraph" w:styleId="Footer">
    <w:name w:val="footer"/>
    <w:basedOn w:val="Normal"/>
    <w:link w:val="FooterChar"/>
    <w:uiPriority w:val="99"/>
    <w:unhideWhenUsed/>
    <w:rsid w:val="00D641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1B1"/>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79796">
      <w:bodyDiv w:val="1"/>
      <w:marLeft w:val="0"/>
      <w:marRight w:val="0"/>
      <w:marTop w:val="0"/>
      <w:marBottom w:val="0"/>
      <w:divBdr>
        <w:top w:val="none" w:sz="0" w:space="0" w:color="auto"/>
        <w:left w:val="none" w:sz="0" w:space="0" w:color="auto"/>
        <w:bottom w:val="none" w:sz="0" w:space="0" w:color="auto"/>
        <w:right w:val="none" w:sz="0" w:space="0" w:color="auto"/>
      </w:divBdr>
    </w:div>
    <w:div w:id="1253902626">
      <w:bodyDiv w:val="1"/>
      <w:marLeft w:val="0"/>
      <w:marRight w:val="0"/>
      <w:marTop w:val="0"/>
      <w:marBottom w:val="0"/>
      <w:divBdr>
        <w:top w:val="none" w:sz="0" w:space="0" w:color="auto"/>
        <w:left w:val="none" w:sz="0" w:space="0" w:color="auto"/>
        <w:bottom w:val="none" w:sz="0" w:space="0" w:color="auto"/>
        <w:right w:val="none" w:sz="0" w:space="0" w:color="auto"/>
      </w:divBdr>
    </w:div>
    <w:div w:id="1508910157">
      <w:bodyDiv w:val="1"/>
      <w:marLeft w:val="0"/>
      <w:marRight w:val="0"/>
      <w:marTop w:val="0"/>
      <w:marBottom w:val="0"/>
      <w:divBdr>
        <w:top w:val="none" w:sz="0" w:space="0" w:color="auto"/>
        <w:left w:val="none" w:sz="0" w:space="0" w:color="auto"/>
        <w:bottom w:val="none" w:sz="0" w:space="0" w:color="auto"/>
        <w:right w:val="none" w:sz="0" w:space="0" w:color="auto"/>
      </w:divBdr>
    </w:div>
    <w:div w:id="167386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bohra-a\Desktop\PEU%20impact%20study\PEU%20data%20collectio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bohra-a\Desktop\PEU%20impact%20study\PEU%20data%20collection.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Trend of net income of the entity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791469816272966"/>
          <c:y val="0.16483290488431876"/>
          <c:w val="0.7749424446944132"/>
          <c:h val="0.71905700733423739"/>
        </c:manualLayout>
      </c:layout>
      <c:lineChart>
        <c:grouping val="standard"/>
        <c:varyColors val="0"/>
        <c:ser>
          <c:idx val="0"/>
          <c:order val="0"/>
          <c:tx>
            <c:strRef>
              <c:f>Sheet1!$B$18</c:f>
              <c:strCache>
                <c:ptCount val="1"/>
                <c:pt idx="0">
                  <c:v>Year</c:v>
                </c:pt>
              </c:strCache>
            </c:strRef>
          </c:tx>
          <c:spPr>
            <a:ln w="28575" cap="rnd">
              <a:solidFill>
                <a:schemeClr val="accent1"/>
              </a:solidFill>
              <a:round/>
            </a:ln>
            <a:effectLst/>
          </c:spPr>
          <c:marker>
            <c:symbol val="none"/>
          </c:marker>
          <c:cat>
            <c:numRef>
              <c:f>Sheet1!$B$19:$B$25</c:f>
              <c:numCache>
                <c:formatCode>General</c:formatCode>
                <c:ptCount val="7"/>
                <c:pt idx="0">
                  <c:v>2068</c:v>
                </c:pt>
                <c:pt idx="1">
                  <c:v>2069</c:v>
                </c:pt>
                <c:pt idx="2">
                  <c:v>2070</c:v>
                </c:pt>
                <c:pt idx="3">
                  <c:v>2071</c:v>
                </c:pt>
                <c:pt idx="4">
                  <c:v>2072</c:v>
                </c:pt>
                <c:pt idx="5">
                  <c:v>2073</c:v>
                </c:pt>
                <c:pt idx="6">
                  <c:v>2074</c:v>
                </c:pt>
              </c:numCache>
            </c:numRef>
          </c:cat>
          <c:val>
            <c:numRef>
              <c:f>Sheet1!$B$19:$B$25</c:f>
              <c:numCache>
                <c:formatCode>General</c:formatCode>
                <c:ptCount val="7"/>
                <c:pt idx="0">
                  <c:v>2068</c:v>
                </c:pt>
                <c:pt idx="1">
                  <c:v>2069</c:v>
                </c:pt>
                <c:pt idx="2">
                  <c:v>2070</c:v>
                </c:pt>
                <c:pt idx="3">
                  <c:v>2071</c:v>
                </c:pt>
                <c:pt idx="4">
                  <c:v>2072</c:v>
                </c:pt>
                <c:pt idx="5">
                  <c:v>2073</c:v>
                </c:pt>
                <c:pt idx="6">
                  <c:v>2074</c:v>
                </c:pt>
              </c:numCache>
            </c:numRef>
          </c:val>
          <c:smooth val="0"/>
          <c:extLst>
            <c:ext xmlns:c16="http://schemas.microsoft.com/office/drawing/2014/chart" uri="{C3380CC4-5D6E-409C-BE32-E72D297353CC}">
              <c16:uniqueId val="{00000000-FBF5-4C68-BCA3-15B689675CF6}"/>
            </c:ext>
          </c:extLst>
        </c:ser>
        <c:ser>
          <c:idx val="1"/>
          <c:order val="1"/>
          <c:tx>
            <c:strRef>
              <c:f>Sheet1!$C$18</c:f>
              <c:strCache>
                <c:ptCount val="1"/>
                <c:pt idx="0">
                  <c:v>Khajura</c:v>
                </c:pt>
              </c:strCache>
            </c:strRef>
          </c:tx>
          <c:spPr>
            <a:ln w="28575" cap="rnd">
              <a:solidFill>
                <a:schemeClr val="accent2"/>
              </a:solidFill>
              <a:round/>
            </a:ln>
            <a:effectLst/>
          </c:spPr>
          <c:marker>
            <c:symbol val="none"/>
          </c:marker>
          <c:cat>
            <c:numRef>
              <c:f>Sheet1!$B$19:$B$25</c:f>
              <c:numCache>
                <c:formatCode>General</c:formatCode>
                <c:ptCount val="7"/>
                <c:pt idx="0">
                  <c:v>2068</c:v>
                </c:pt>
                <c:pt idx="1">
                  <c:v>2069</c:v>
                </c:pt>
                <c:pt idx="2">
                  <c:v>2070</c:v>
                </c:pt>
                <c:pt idx="3">
                  <c:v>2071</c:v>
                </c:pt>
                <c:pt idx="4">
                  <c:v>2072</c:v>
                </c:pt>
                <c:pt idx="5">
                  <c:v>2073</c:v>
                </c:pt>
                <c:pt idx="6">
                  <c:v>2074</c:v>
                </c:pt>
              </c:numCache>
            </c:numRef>
          </c:cat>
          <c:val>
            <c:numRef>
              <c:f>Sheet1!$C$19:$C$25</c:f>
              <c:numCache>
                <c:formatCode>General</c:formatCode>
                <c:ptCount val="7"/>
                <c:pt idx="0">
                  <c:v>326866</c:v>
                </c:pt>
                <c:pt idx="1">
                  <c:v>505906</c:v>
                </c:pt>
                <c:pt idx="2" formatCode="0">
                  <c:v>700083</c:v>
                </c:pt>
                <c:pt idx="3">
                  <c:v>612767</c:v>
                </c:pt>
                <c:pt idx="4">
                  <c:v>742390</c:v>
                </c:pt>
                <c:pt idx="5">
                  <c:v>487137</c:v>
                </c:pt>
                <c:pt idx="6">
                  <c:v>214927</c:v>
                </c:pt>
              </c:numCache>
            </c:numRef>
          </c:val>
          <c:smooth val="0"/>
          <c:extLst>
            <c:ext xmlns:c16="http://schemas.microsoft.com/office/drawing/2014/chart" uri="{C3380CC4-5D6E-409C-BE32-E72D297353CC}">
              <c16:uniqueId val="{00000001-FBF5-4C68-BCA3-15B689675CF6}"/>
            </c:ext>
          </c:extLst>
        </c:ser>
        <c:ser>
          <c:idx val="2"/>
          <c:order val="2"/>
          <c:tx>
            <c:strRef>
              <c:f>Sheet1!$D$18</c:f>
              <c:strCache>
                <c:ptCount val="1"/>
                <c:pt idx="0">
                  <c:v>Naubasta</c:v>
                </c:pt>
              </c:strCache>
            </c:strRef>
          </c:tx>
          <c:spPr>
            <a:ln w="28575" cap="rnd">
              <a:solidFill>
                <a:schemeClr val="accent3"/>
              </a:solidFill>
              <a:round/>
            </a:ln>
            <a:effectLst/>
          </c:spPr>
          <c:marker>
            <c:symbol val="none"/>
          </c:marker>
          <c:cat>
            <c:numRef>
              <c:f>Sheet1!$B$19:$B$25</c:f>
              <c:numCache>
                <c:formatCode>General</c:formatCode>
                <c:ptCount val="7"/>
                <c:pt idx="0">
                  <c:v>2068</c:v>
                </c:pt>
                <c:pt idx="1">
                  <c:v>2069</c:v>
                </c:pt>
                <c:pt idx="2">
                  <c:v>2070</c:v>
                </c:pt>
                <c:pt idx="3">
                  <c:v>2071</c:v>
                </c:pt>
                <c:pt idx="4">
                  <c:v>2072</c:v>
                </c:pt>
                <c:pt idx="5">
                  <c:v>2073</c:v>
                </c:pt>
                <c:pt idx="6">
                  <c:v>2074</c:v>
                </c:pt>
              </c:numCache>
            </c:numRef>
          </c:cat>
          <c:val>
            <c:numRef>
              <c:f>Sheet1!$D$19:$D$25</c:f>
              <c:numCache>
                <c:formatCode>General</c:formatCode>
                <c:ptCount val="7"/>
                <c:pt idx="0">
                  <c:v>101823</c:v>
                </c:pt>
                <c:pt idx="1">
                  <c:v>282428</c:v>
                </c:pt>
                <c:pt idx="2">
                  <c:v>206466</c:v>
                </c:pt>
                <c:pt idx="3">
                  <c:v>49664</c:v>
                </c:pt>
                <c:pt idx="4">
                  <c:v>438250</c:v>
                </c:pt>
                <c:pt idx="5">
                  <c:v>303065</c:v>
                </c:pt>
                <c:pt idx="6">
                  <c:v>511166</c:v>
                </c:pt>
              </c:numCache>
            </c:numRef>
          </c:val>
          <c:smooth val="0"/>
          <c:extLst>
            <c:ext xmlns:c16="http://schemas.microsoft.com/office/drawing/2014/chart" uri="{C3380CC4-5D6E-409C-BE32-E72D297353CC}">
              <c16:uniqueId val="{00000002-FBF5-4C68-BCA3-15B689675CF6}"/>
            </c:ext>
          </c:extLst>
        </c:ser>
        <c:ser>
          <c:idx val="3"/>
          <c:order val="3"/>
          <c:tx>
            <c:strRef>
              <c:f>Sheet1!$E$18</c:f>
              <c:strCache>
                <c:ptCount val="1"/>
                <c:pt idx="0">
                  <c:v>Shyangja</c:v>
                </c:pt>
              </c:strCache>
            </c:strRef>
          </c:tx>
          <c:spPr>
            <a:ln w="28575" cap="rnd">
              <a:solidFill>
                <a:schemeClr val="accent4"/>
              </a:solidFill>
              <a:round/>
            </a:ln>
            <a:effectLst/>
          </c:spPr>
          <c:marker>
            <c:symbol val="none"/>
          </c:marker>
          <c:cat>
            <c:numRef>
              <c:f>Sheet1!$B$19:$B$25</c:f>
              <c:numCache>
                <c:formatCode>General</c:formatCode>
                <c:ptCount val="7"/>
                <c:pt idx="0">
                  <c:v>2068</c:v>
                </c:pt>
                <c:pt idx="1">
                  <c:v>2069</c:v>
                </c:pt>
                <c:pt idx="2">
                  <c:v>2070</c:v>
                </c:pt>
                <c:pt idx="3">
                  <c:v>2071</c:v>
                </c:pt>
                <c:pt idx="4">
                  <c:v>2072</c:v>
                </c:pt>
                <c:pt idx="5">
                  <c:v>2073</c:v>
                </c:pt>
                <c:pt idx="6">
                  <c:v>2074</c:v>
                </c:pt>
              </c:numCache>
            </c:numRef>
          </c:cat>
          <c:val>
            <c:numRef>
              <c:f>Sheet1!$E$19:$E$25</c:f>
              <c:numCache>
                <c:formatCode>General</c:formatCode>
                <c:ptCount val="7"/>
                <c:pt idx="1">
                  <c:v>-183983</c:v>
                </c:pt>
                <c:pt idx="2">
                  <c:v>190000</c:v>
                </c:pt>
                <c:pt idx="3">
                  <c:v>215000</c:v>
                </c:pt>
                <c:pt idx="4">
                  <c:v>231000</c:v>
                </c:pt>
                <c:pt idx="5">
                  <c:v>104484</c:v>
                </c:pt>
                <c:pt idx="6">
                  <c:v>-7148</c:v>
                </c:pt>
              </c:numCache>
            </c:numRef>
          </c:val>
          <c:smooth val="0"/>
          <c:extLst>
            <c:ext xmlns:c16="http://schemas.microsoft.com/office/drawing/2014/chart" uri="{C3380CC4-5D6E-409C-BE32-E72D297353CC}">
              <c16:uniqueId val="{00000003-FBF5-4C68-BCA3-15B689675CF6}"/>
            </c:ext>
          </c:extLst>
        </c:ser>
        <c:ser>
          <c:idx val="4"/>
          <c:order val="4"/>
          <c:tx>
            <c:strRef>
              <c:f>Sheet1!$F$18</c:f>
              <c:strCache>
                <c:ptCount val="1"/>
                <c:pt idx="0">
                  <c:v>Kachanapur</c:v>
                </c:pt>
              </c:strCache>
            </c:strRef>
          </c:tx>
          <c:spPr>
            <a:ln w="28575" cap="rnd">
              <a:solidFill>
                <a:schemeClr val="accent5"/>
              </a:solidFill>
              <a:round/>
            </a:ln>
            <a:effectLst/>
          </c:spPr>
          <c:marker>
            <c:symbol val="none"/>
          </c:marker>
          <c:cat>
            <c:numRef>
              <c:f>Sheet1!$B$19:$B$25</c:f>
              <c:numCache>
                <c:formatCode>General</c:formatCode>
                <c:ptCount val="7"/>
                <c:pt idx="0">
                  <c:v>2068</c:v>
                </c:pt>
                <c:pt idx="1">
                  <c:v>2069</c:v>
                </c:pt>
                <c:pt idx="2">
                  <c:v>2070</c:v>
                </c:pt>
                <c:pt idx="3">
                  <c:v>2071</c:v>
                </c:pt>
                <c:pt idx="4">
                  <c:v>2072</c:v>
                </c:pt>
                <c:pt idx="5">
                  <c:v>2073</c:v>
                </c:pt>
                <c:pt idx="6">
                  <c:v>2074</c:v>
                </c:pt>
              </c:numCache>
            </c:numRef>
          </c:cat>
          <c:val>
            <c:numRef>
              <c:f>Sheet1!$F$19:$F$25</c:f>
              <c:numCache>
                <c:formatCode>General</c:formatCode>
                <c:ptCount val="7"/>
                <c:pt idx="0">
                  <c:v>896709</c:v>
                </c:pt>
                <c:pt idx="1">
                  <c:v>74950</c:v>
                </c:pt>
                <c:pt idx="2">
                  <c:v>40039</c:v>
                </c:pt>
                <c:pt idx="3">
                  <c:v>702915</c:v>
                </c:pt>
                <c:pt idx="4">
                  <c:v>669635</c:v>
                </c:pt>
                <c:pt idx="5" formatCode="_(* #,##0.00_);_(* \(#,##0.00\);_(* &quot;-&quot;??_);_(@_)">
                  <c:v>125320</c:v>
                </c:pt>
                <c:pt idx="6">
                  <c:v>743895</c:v>
                </c:pt>
              </c:numCache>
            </c:numRef>
          </c:val>
          <c:smooth val="0"/>
          <c:extLst>
            <c:ext xmlns:c16="http://schemas.microsoft.com/office/drawing/2014/chart" uri="{C3380CC4-5D6E-409C-BE32-E72D297353CC}">
              <c16:uniqueId val="{00000004-FBF5-4C68-BCA3-15B689675CF6}"/>
            </c:ext>
          </c:extLst>
        </c:ser>
        <c:dLbls>
          <c:showLegendKey val="0"/>
          <c:showVal val="0"/>
          <c:showCatName val="0"/>
          <c:showSerName val="0"/>
          <c:showPercent val="0"/>
          <c:showBubbleSize val="0"/>
        </c:dLbls>
        <c:smooth val="0"/>
        <c:axId val="318072888"/>
        <c:axId val="318078136"/>
      </c:lineChart>
      <c:catAx>
        <c:axId val="318072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8078136"/>
        <c:crosses val="autoZero"/>
        <c:auto val="1"/>
        <c:lblAlgn val="ctr"/>
        <c:lblOffset val="100"/>
        <c:noMultiLvlLbl val="0"/>
      </c:catAx>
      <c:valAx>
        <c:axId val="318078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80728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Income trend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Sheet1!$B$29</c:f>
              <c:strCache>
                <c:ptCount val="1"/>
                <c:pt idx="0">
                  <c:v>Year</c:v>
                </c:pt>
              </c:strCache>
            </c:strRef>
          </c:tx>
          <c:spPr>
            <a:ln w="28575" cap="rnd">
              <a:solidFill>
                <a:schemeClr val="accent1"/>
              </a:solidFill>
              <a:round/>
            </a:ln>
            <a:effectLst/>
          </c:spPr>
          <c:marker>
            <c:symbol val="none"/>
          </c:marker>
          <c:cat>
            <c:numRef>
              <c:f>Sheet1!$B$30:$B$36</c:f>
              <c:numCache>
                <c:formatCode>General</c:formatCode>
                <c:ptCount val="7"/>
                <c:pt idx="0">
                  <c:v>2068</c:v>
                </c:pt>
                <c:pt idx="1">
                  <c:v>2069</c:v>
                </c:pt>
                <c:pt idx="2">
                  <c:v>2070</c:v>
                </c:pt>
                <c:pt idx="3">
                  <c:v>2071</c:v>
                </c:pt>
                <c:pt idx="4">
                  <c:v>2072</c:v>
                </c:pt>
                <c:pt idx="5">
                  <c:v>2073</c:v>
                </c:pt>
                <c:pt idx="6">
                  <c:v>2074</c:v>
                </c:pt>
              </c:numCache>
            </c:numRef>
          </c:cat>
          <c:val>
            <c:numRef>
              <c:f>Sheet1!$B$30:$B$36</c:f>
              <c:numCache>
                <c:formatCode>General</c:formatCode>
                <c:ptCount val="7"/>
                <c:pt idx="0">
                  <c:v>2068</c:v>
                </c:pt>
                <c:pt idx="1">
                  <c:v>2069</c:v>
                </c:pt>
                <c:pt idx="2">
                  <c:v>2070</c:v>
                </c:pt>
                <c:pt idx="3">
                  <c:v>2071</c:v>
                </c:pt>
                <c:pt idx="4">
                  <c:v>2072</c:v>
                </c:pt>
                <c:pt idx="5">
                  <c:v>2073</c:v>
                </c:pt>
                <c:pt idx="6">
                  <c:v>2074</c:v>
                </c:pt>
              </c:numCache>
            </c:numRef>
          </c:val>
          <c:smooth val="0"/>
          <c:extLst>
            <c:ext xmlns:c16="http://schemas.microsoft.com/office/drawing/2014/chart" uri="{C3380CC4-5D6E-409C-BE32-E72D297353CC}">
              <c16:uniqueId val="{00000000-0889-4B46-8D3F-A282703AF27B}"/>
            </c:ext>
          </c:extLst>
        </c:ser>
        <c:ser>
          <c:idx val="1"/>
          <c:order val="1"/>
          <c:tx>
            <c:strRef>
              <c:f>Sheet1!$C$29</c:f>
              <c:strCache>
                <c:ptCount val="1"/>
                <c:pt idx="0">
                  <c:v>Khajura</c:v>
                </c:pt>
              </c:strCache>
            </c:strRef>
          </c:tx>
          <c:spPr>
            <a:ln w="28575" cap="rnd">
              <a:solidFill>
                <a:schemeClr val="accent2"/>
              </a:solidFill>
              <a:round/>
            </a:ln>
            <a:effectLst/>
          </c:spPr>
          <c:marker>
            <c:symbol val="none"/>
          </c:marker>
          <c:cat>
            <c:numRef>
              <c:f>Sheet1!$B$30:$B$36</c:f>
              <c:numCache>
                <c:formatCode>General</c:formatCode>
                <c:ptCount val="7"/>
                <c:pt idx="0">
                  <c:v>2068</c:v>
                </c:pt>
                <c:pt idx="1">
                  <c:v>2069</c:v>
                </c:pt>
                <c:pt idx="2">
                  <c:v>2070</c:v>
                </c:pt>
                <c:pt idx="3">
                  <c:v>2071</c:v>
                </c:pt>
                <c:pt idx="4">
                  <c:v>2072</c:v>
                </c:pt>
                <c:pt idx="5">
                  <c:v>2073</c:v>
                </c:pt>
                <c:pt idx="6">
                  <c:v>2074</c:v>
                </c:pt>
              </c:numCache>
            </c:numRef>
          </c:cat>
          <c:val>
            <c:numRef>
              <c:f>Sheet1!$C$30:$C$36</c:f>
              <c:numCache>
                <c:formatCode>General</c:formatCode>
                <c:ptCount val="7"/>
                <c:pt idx="0">
                  <c:v>699963</c:v>
                </c:pt>
                <c:pt idx="1">
                  <c:v>989775</c:v>
                </c:pt>
                <c:pt idx="2">
                  <c:v>1153721</c:v>
                </c:pt>
                <c:pt idx="3">
                  <c:v>1232838</c:v>
                </c:pt>
                <c:pt idx="4">
                  <c:v>1263147</c:v>
                </c:pt>
                <c:pt idx="5">
                  <c:v>1426233</c:v>
                </c:pt>
                <c:pt idx="6">
                  <c:v>1592694</c:v>
                </c:pt>
              </c:numCache>
            </c:numRef>
          </c:val>
          <c:smooth val="0"/>
          <c:extLst>
            <c:ext xmlns:c16="http://schemas.microsoft.com/office/drawing/2014/chart" uri="{C3380CC4-5D6E-409C-BE32-E72D297353CC}">
              <c16:uniqueId val="{00000001-0889-4B46-8D3F-A282703AF27B}"/>
            </c:ext>
          </c:extLst>
        </c:ser>
        <c:ser>
          <c:idx val="2"/>
          <c:order val="2"/>
          <c:tx>
            <c:strRef>
              <c:f>Sheet1!$D$29</c:f>
              <c:strCache>
                <c:ptCount val="1"/>
                <c:pt idx="0">
                  <c:v>Naubasta</c:v>
                </c:pt>
              </c:strCache>
            </c:strRef>
          </c:tx>
          <c:spPr>
            <a:ln w="28575" cap="rnd">
              <a:solidFill>
                <a:schemeClr val="accent3"/>
              </a:solidFill>
              <a:round/>
            </a:ln>
            <a:effectLst/>
          </c:spPr>
          <c:marker>
            <c:symbol val="none"/>
          </c:marker>
          <c:cat>
            <c:numRef>
              <c:f>Sheet1!$B$30:$B$36</c:f>
              <c:numCache>
                <c:formatCode>General</c:formatCode>
                <c:ptCount val="7"/>
                <c:pt idx="0">
                  <c:v>2068</c:v>
                </c:pt>
                <c:pt idx="1">
                  <c:v>2069</c:v>
                </c:pt>
                <c:pt idx="2">
                  <c:v>2070</c:v>
                </c:pt>
                <c:pt idx="3">
                  <c:v>2071</c:v>
                </c:pt>
                <c:pt idx="4">
                  <c:v>2072</c:v>
                </c:pt>
                <c:pt idx="5">
                  <c:v>2073</c:v>
                </c:pt>
                <c:pt idx="6">
                  <c:v>2074</c:v>
                </c:pt>
              </c:numCache>
            </c:numRef>
          </c:cat>
          <c:val>
            <c:numRef>
              <c:f>Sheet1!$D$30:$D$36</c:f>
              <c:numCache>
                <c:formatCode>General</c:formatCode>
                <c:ptCount val="7"/>
                <c:pt idx="0">
                  <c:v>2795233</c:v>
                </c:pt>
                <c:pt idx="1">
                  <c:v>2998608</c:v>
                </c:pt>
                <c:pt idx="2">
                  <c:v>3070653</c:v>
                </c:pt>
                <c:pt idx="3">
                  <c:v>3537123</c:v>
                </c:pt>
                <c:pt idx="4">
                  <c:v>3555033</c:v>
                </c:pt>
                <c:pt idx="5">
                  <c:v>4625409</c:v>
                </c:pt>
                <c:pt idx="6">
                  <c:v>6262845</c:v>
                </c:pt>
              </c:numCache>
            </c:numRef>
          </c:val>
          <c:smooth val="0"/>
          <c:extLst>
            <c:ext xmlns:c16="http://schemas.microsoft.com/office/drawing/2014/chart" uri="{C3380CC4-5D6E-409C-BE32-E72D297353CC}">
              <c16:uniqueId val="{00000002-0889-4B46-8D3F-A282703AF27B}"/>
            </c:ext>
          </c:extLst>
        </c:ser>
        <c:ser>
          <c:idx val="3"/>
          <c:order val="3"/>
          <c:tx>
            <c:strRef>
              <c:f>Sheet1!$E$29</c:f>
              <c:strCache>
                <c:ptCount val="1"/>
                <c:pt idx="0">
                  <c:v>Shyangja</c:v>
                </c:pt>
              </c:strCache>
            </c:strRef>
          </c:tx>
          <c:spPr>
            <a:ln w="28575" cap="rnd">
              <a:solidFill>
                <a:schemeClr val="accent4"/>
              </a:solidFill>
              <a:round/>
            </a:ln>
            <a:effectLst/>
          </c:spPr>
          <c:marker>
            <c:symbol val="none"/>
          </c:marker>
          <c:cat>
            <c:numRef>
              <c:f>Sheet1!$B$30:$B$36</c:f>
              <c:numCache>
                <c:formatCode>General</c:formatCode>
                <c:ptCount val="7"/>
                <c:pt idx="0">
                  <c:v>2068</c:v>
                </c:pt>
                <c:pt idx="1">
                  <c:v>2069</c:v>
                </c:pt>
                <c:pt idx="2">
                  <c:v>2070</c:v>
                </c:pt>
                <c:pt idx="3">
                  <c:v>2071</c:v>
                </c:pt>
                <c:pt idx="4">
                  <c:v>2072</c:v>
                </c:pt>
                <c:pt idx="5">
                  <c:v>2073</c:v>
                </c:pt>
                <c:pt idx="6">
                  <c:v>2074</c:v>
                </c:pt>
              </c:numCache>
            </c:numRef>
          </c:cat>
          <c:val>
            <c:numRef>
              <c:f>Sheet1!$E$30:$E$36</c:f>
              <c:numCache>
                <c:formatCode>General</c:formatCode>
                <c:ptCount val="7"/>
                <c:pt idx="1">
                  <c:v>2628221</c:v>
                </c:pt>
                <c:pt idx="2">
                  <c:v>3310925</c:v>
                </c:pt>
                <c:pt idx="3">
                  <c:v>4082744</c:v>
                </c:pt>
                <c:pt idx="4">
                  <c:v>3699243</c:v>
                </c:pt>
                <c:pt idx="5">
                  <c:v>3708673</c:v>
                </c:pt>
                <c:pt idx="6">
                  <c:v>3131781</c:v>
                </c:pt>
              </c:numCache>
            </c:numRef>
          </c:val>
          <c:smooth val="0"/>
          <c:extLst>
            <c:ext xmlns:c16="http://schemas.microsoft.com/office/drawing/2014/chart" uri="{C3380CC4-5D6E-409C-BE32-E72D297353CC}">
              <c16:uniqueId val="{00000003-0889-4B46-8D3F-A282703AF27B}"/>
            </c:ext>
          </c:extLst>
        </c:ser>
        <c:ser>
          <c:idx val="4"/>
          <c:order val="4"/>
          <c:tx>
            <c:strRef>
              <c:f>Sheet1!$F$29</c:f>
              <c:strCache>
                <c:ptCount val="1"/>
                <c:pt idx="0">
                  <c:v>Kachanapur</c:v>
                </c:pt>
              </c:strCache>
            </c:strRef>
          </c:tx>
          <c:spPr>
            <a:ln w="28575" cap="rnd">
              <a:solidFill>
                <a:schemeClr val="accent5"/>
              </a:solidFill>
              <a:round/>
            </a:ln>
            <a:effectLst/>
          </c:spPr>
          <c:marker>
            <c:symbol val="none"/>
          </c:marker>
          <c:cat>
            <c:numRef>
              <c:f>Sheet1!$B$30:$B$36</c:f>
              <c:numCache>
                <c:formatCode>General</c:formatCode>
                <c:ptCount val="7"/>
                <c:pt idx="0">
                  <c:v>2068</c:v>
                </c:pt>
                <c:pt idx="1">
                  <c:v>2069</c:v>
                </c:pt>
                <c:pt idx="2">
                  <c:v>2070</c:v>
                </c:pt>
                <c:pt idx="3">
                  <c:v>2071</c:v>
                </c:pt>
                <c:pt idx="4">
                  <c:v>2072</c:v>
                </c:pt>
                <c:pt idx="5">
                  <c:v>2073</c:v>
                </c:pt>
                <c:pt idx="6">
                  <c:v>2074</c:v>
                </c:pt>
              </c:numCache>
            </c:numRef>
          </c:cat>
          <c:val>
            <c:numRef>
              <c:f>Sheet1!$F$30:$F$36</c:f>
              <c:numCache>
                <c:formatCode>General</c:formatCode>
                <c:ptCount val="7"/>
                <c:pt idx="0">
                  <c:v>2818577</c:v>
                </c:pt>
                <c:pt idx="1">
                  <c:v>2590124</c:v>
                </c:pt>
                <c:pt idx="2">
                  <c:v>2984112</c:v>
                </c:pt>
                <c:pt idx="3">
                  <c:v>4019381</c:v>
                </c:pt>
                <c:pt idx="4" formatCode="_(* #,##0.00_);_(* \(#,##0.00\);_(* &quot;-&quot;??_);_(@_)">
                  <c:v>4224225</c:v>
                </c:pt>
                <c:pt idx="5" formatCode="_(* #,##0.00_);_(* \(#,##0.00\);_(* &quot;-&quot;??_);_(@_)">
                  <c:v>454615</c:v>
                </c:pt>
                <c:pt idx="6" formatCode="_(* #,##0.00_);_(* \(#,##0.00\);_(* &quot;-&quot;??_);_(@_)">
                  <c:v>4826250</c:v>
                </c:pt>
              </c:numCache>
            </c:numRef>
          </c:val>
          <c:smooth val="0"/>
          <c:extLst>
            <c:ext xmlns:c16="http://schemas.microsoft.com/office/drawing/2014/chart" uri="{C3380CC4-5D6E-409C-BE32-E72D297353CC}">
              <c16:uniqueId val="{00000004-0889-4B46-8D3F-A282703AF27B}"/>
            </c:ext>
          </c:extLst>
        </c:ser>
        <c:dLbls>
          <c:showLegendKey val="0"/>
          <c:showVal val="0"/>
          <c:showCatName val="0"/>
          <c:showSerName val="0"/>
          <c:showPercent val="0"/>
          <c:showBubbleSize val="0"/>
        </c:dLbls>
        <c:smooth val="0"/>
        <c:axId val="381741416"/>
        <c:axId val="381731904"/>
      </c:lineChart>
      <c:catAx>
        <c:axId val="381741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1731904"/>
        <c:crosses val="autoZero"/>
        <c:auto val="1"/>
        <c:lblAlgn val="ctr"/>
        <c:lblOffset val="100"/>
        <c:noMultiLvlLbl val="0"/>
      </c:catAx>
      <c:valAx>
        <c:axId val="38173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1741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2268</Words>
  <Characters>12933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bohra-a</dc:creator>
  <cp:keywords/>
  <dc:description/>
  <cp:lastModifiedBy>Peter Cotonou</cp:lastModifiedBy>
  <cp:revision>2</cp:revision>
  <dcterms:created xsi:type="dcterms:W3CDTF">2019-02-25T10:25:00Z</dcterms:created>
  <dcterms:modified xsi:type="dcterms:W3CDTF">2019-02-25T10:25:00Z</dcterms:modified>
</cp:coreProperties>
</file>